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0175EF" w14:textId="1B0BD22C" w:rsidR="002E0612" w:rsidRDefault="002E0612">
      <w:pPr>
        <w:spacing w:before="0" w:after="200" w:line="276" w:lineRule="auto"/>
        <w:jc w:val="left"/>
        <w:rPr>
          <w:ins w:id="0" w:author="Author"/>
        </w:rPr>
      </w:pPr>
      <w:ins w:id="1" w:author="Author">
        <w:r w:rsidRPr="002E0612">
          <w:rPr>
            <w:rFonts w:eastAsia="Cambria"/>
            <w:noProof/>
            <w:color w:val="000000"/>
            <w:kern w:val="20"/>
            <w:szCs w:val="24"/>
            <w:lang w:eastAsia="en-GB"/>
          </w:rPr>
          <mc:AlternateContent>
            <mc:Choice Requires="wps">
              <w:drawing>
                <wp:anchor distT="45720" distB="45720" distL="114300" distR="114300" simplePos="0" relativeHeight="251660800" behindDoc="0" locked="0" layoutInCell="1" allowOverlap="1" wp14:anchorId="57801FEF" wp14:editId="59EE81CC">
                  <wp:simplePos x="0" y="0"/>
                  <wp:positionH relativeFrom="column">
                    <wp:posOffset>1856105</wp:posOffset>
                  </wp:positionH>
                  <wp:positionV relativeFrom="paragraph">
                    <wp:posOffset>8323580</wp:posOffset>
                  </wp:positionV>
                  <wp:extent cx="4779645" cy="475615"/>
                  <wp:effectExtent l="0" t="0" r="0" b="635"/>
                  <wp:wrapSquare wrapText="bothSides"/>
                  <wp:docPr id="1153596599" name="Text Box 1153596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79645" cy="475615"/>
                          </a:xfrm>
                          <a:prstGeom prst="rect">
                            <a:avLst/>
                          </a:prstGeom>
                          <a:noFill/>
                          <a:ln w="9525">
                            <a:noFill/>
                            <a:miter lim="800000"/>
                            <a:headEnd/>
                            <a:tailEnd/>
                          </a:ln>
                        </wps:spPr>
                        <wps:txbx>
                          <w:txbxContent>
                            <w:p w14:paraId="72508F6C" w14:textId="77777777" w:rsidR="002E0612" w:rsidRDefault="002E0612" w:rsidP="002E0612">
                              <w:pPr>
                                <w:spacing w:after="0"/>
                                <w:jc w:val="right"/>
                              </w:pPr>
                              <w:r w:rsidRPr="00F8111D">
                                <w:rPr>
                                  <w:sz w:val="18"/>
                                  <w:szCs w:val="18"/>
                                  <w:rPrChange w:id="2" w:author="Author">
                                    <w:rPr>
                                      <w:sz w:val="18"/>
                                      <w:szCs w:val="18"/>
                                      <w:lang w:val="de-DE"/>
                                    </w:rPr>
                                  </w:rPrChange>
                                </w:rPr>
                                <w:t xml:space="preserve">                                           </w:t>
                              </w:r>
                              <w:r w:rsidRPr="00F8111D">
                                <w:rPr>
                                  <w:i/>
                                  <w:sz w:val="14"/>
                                  <w:szCs w:val="14"/>
                                  <w:rPrChange w:id="3" w:author="Author">
                                    <w:rPr>
                                      <w:i/>
                                      <w:sz w:val="14"/>
                                      <w:szCs w:val="14"/>
                                      <w:lang w:val="de-DE"/>
                                    </w:rPr>
                                  </w:rPrChange>
                                </w:rPr>
                                <w:t xml:space="preserve">Handling instructions for documents with security markings: </w:t>
                              </w:r>
                              <w:r>
                                <w:fldChar w:fldCharType="begin"/>
                              </w:r>
                              <w:r>
                                <w:instrText>HYPERLINK "https://www.eiopa.europa.eu/sites/default/files/publications/other_documents/summary_eiopa_information.pdf"</w:instrText>
                              </w:r>
                              <w:r>
                                <w:fldChar w:fldCharType="separate"/>
                              </w:r>
                              <w:r w:rsidRPr="00F8111D">
                                <w:rPr>
                                  <w:rStyle w:val="Hyperlink"/>
                                  <w:i/>
                                  <w:sz w:val="14"/>
                                  <w:szCs w:val="14"/>
                                  <w:rPrChange w:id="4" w:author="Author">
                                    <w:rPr>
                                      <w:rStyle w:val="Hyperlink"/>
                                      <w:i/>
                                      <w:sz w:val="14"/>
                                      <w:szCs w:val="14"/>
                                      <w:lang w:val="de-DE"/>
                                    </w:rPr>
                                  </w:rPrChange>
                                </w:rPr>
                                <w:t>https://www.eiopa.europa.eu/sites/default/files/publications/other_documents/summary_eiopa_information.pdf</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801FEF" id="_x0000_t202" coordsize="21600,21600" o:spt="202" path="m,l,21600r21600,l21600,xe">
                  <v:stroke joinstyle="miter"/>
                  <v:path gradientshapeok="t" o:connecttype="rect"/>
                </v:shapetype>
                <v:shape id="Text Box 1153596599" o:spid="_x0000_s1026" type="#_x0000_t202" style="position:absolute;margin-left:146.15pt;margin-top:655.4pt;width:376.35pt;height:37.4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" filled="f" stroked="f">
                  <v:textbox>
                    <w:txbxContent>
                      <w:p w14:paraId="72508F6C" w14:textId="77777777" w:rsidR="002E0612" w:rsidRDefault="002E0612" w:rsidP="002E0612">
                        <w:pPr>
                          <w:spacing w:after="0"/>
                          <w:jc w:val="right"/>
                        </w:pPr>
                        <w:r w:rsidRPr="00F8111D">
                          <w:rPr>
                            <w:sz w:val="18"/>
                            <w:szCs w:val="18"/>
                            <w:rPrChange w:id="5" w:author="Author">
                              <w:rPr>
                                <w:sz w:val="18"/>
                                <w:szCs w:val="18"/>
                                <w:lang w:val="de-DE"/>
                              </w:rPr>
                            </w:rPrChange>
                          </w:rPr>
                          <w:t xml:space="preserve">                                           </w:t>
                        </w:r>
                        <w:r w:rsidRPr="00F8111D">
                          <w:rPr>
                            <w:i/>
                            <w:sz w:val="14"/>
                            <w:szCs w:val="14"/>
                            <w:rPrChange w:id="6" w:author="Author">
                              <w:rPr>
                                <w:i/>
                                <w:sz w:val="14"/>
                                <w:szCs w:val="14"/>
                                <w:lang w:val="de-DE"/>
                              </w:rPr>
                            </w:rPrChange>
                          </w:rPr>
                          <w:t xml:space="preserve">Handling instructions for documents with security markings: </w:t>
                        </w:r>
                        <w:r>
                          <w:fldChar w:fldCharType="begin"/>
                        </w:r>
                        <w:r>
                          <w:instrText>HYPERLINK "https://www.eiopa.europa.eu/sites/default/files/publications/other_documents/summary_eiopa_information.pdf"</w:instrText>
                        </w:r>
                        <w:r>
                          <w:fldChar w:fldCharType="separate"/>
                        </w:r>
                        <w:r w:rsidRPr="00F8111D">
                          <w:rPr>
                            <w:rStyle w:val="Hyperlink"/>
                            <w:i/>
                            <w:sz w:val="14"/>
                            <w:szCs w:val="14"/>
                            <w:rPrChange w:id="7" w:author="Author">
                              <w:rPr>
                                <w:rStyle w:val="Hyperlink"/>
                                <w:i/>
                                <w:sz w:val="14"/>
                                <w:szCs w:val="14"/>
                                <w:lang w:val="de-DE"/>
                              </w:rPr>
                            </w:rPrChange>
                          </w:rPr>
                          <w:t>https://www.eiopa.europa.eu/sites/default/files/publications/other_documents/summary_eiopa_information.pdf</w:t>
                        </w:r>
                        <w:r>
                          <w:fldChar w:fldCharType="end"/>
                        </w:r>
                      </w:p>
                    </w:txbxContent>
                  </v:textbox>
                  <w10:wrap type="square"/>
                </v:shape>
              </w:pict>
            </mc:Fallback>
          </mc:AlternateContent>
        </w:r>
        <w:r>
          <w:br w:type="page"/>
        </w:r>
        <w:r w:rsidRPr="002E0612">
          <w:rPr>
            <w:rFonts w:ascii="Calibri" w:eastAsia="Cambria" w:hAnsi="Calibri"/>
            <w:noProof/>
            <w:color w:val="000000"/>
            <w:kern w:val="20"/>
            <w:sz w:val="22"/>
            <w:szCs w:val="20"/>
            <w:lang w:eastAsia="en-GB"/>
          </w:rPr>
          <mc:AlternateContent>
            <mc:Choice Requires="wps">
              <w:drawing>
                <wp:anchor distT="0" distB="0" distL="114300" distR="114300" simplePos="0" relativeHeight="251656704" behindDoc="1" locked="1" layoutInCell="1" allowOverlap="1" wp14:anchorId="33546D94" wp14:editId="7F21E963">
                  <wp:simplePos x="0" y="0"/>
                  <wp:positionH relativeFrom="page">
                    <wp:posOffset>342900</wp:posOffset>
                  </wp:positionH>
                  <wp:positionV relativeFrom="page">
                    <wp:posOffset>717550</wp:posOffset>
                  </wp:positionV>
                  <wp:extent cx="7012940" cy="8147050"/>
                  <wp:effectExtent l="0" t="0" r="16510" b="25400"/>
                  <wp:wrapNone/>
                  <wp:docPr id="20" name="Rectangle 4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7012940" cy="8147050"/>
                          </a:xfrm>
                          <a:prstGeom prst="rect">
                            <a:avLst/>
                          </a:prstGeom>
                          <a:solidFill>
                            <a:srgbClr val="5C87B1"/>
                          </a:solidFill>
                          <a:ln>
                            <a:solidFill>
                              <a:srgbClr val="5C87B1"/>
                            </a:solidFill>
                          </a:ln>
                        </wps:spPr>
                        <wps:txbx>
                          <w:txbxContent>
                            <w:tbl>
                              <w:tblPr>
                                <w:tblStyle w:val="TableGrid"/>
                                <w:tblW w:w="11260" w:type="dxa"/>
                                <w:tblInd w:w="-426" w:type="dxa"/>
                                <w:tblBorders>
                                  <w:top w:val="none" w:sz="0" w:space="0" w:color="auto"/>
                                  <w:left w:val="none" w:sz="0" w:space="0" w:color="auto"/>
                                  <w:bottom w:val="none" w:sz="0" w:space="0" w:color="auto"/>
                                  <w:right w:val="none" w:sz="0" w:space="0" w:color="auto"/>
                                  <w:insideH w:val="none" w:sz="0" w:space="0" w:color="auto"/>
                                  <w:insideV w:val="single" w:sz="24" w:space="0" w:color="FFFFFF"/>
                                </w:tblBorders>
                                <w:tblLayout w:type="fixed"/>
                                <w:tblCellMar>
                                  <w:left w:w="113" w:type="dxa"/>
                                </w:tblCellMar>
                                <w:tblLook w:val="04A0" w:firstRow="1" w:lastRow="0" w:firstColumn="1" w:lastColumn="0" w:noHBand="0" w:noVBand="1"/>
                                <w:tblPrChange w:id="8" w:author="Author">
                                  <w:tblPr>
                                    <w:tblStyle w:val="TableGrid"/>
                                    <w:tblW w:w="10491" w:type="dxa"/>
                                    <w:tblInd w:w="-426" w:type="dxa"/>
                                    <w:tblBorders>
                                      <w:top w:val="none" w:sz="0" w:space="0" w:color="auto"/>
                                      <w:left w:val="none" w:sz="0" w:space="0" w:color="auto"/>
                                      <w:bottom w:val="none" w:sz="0" w:space="0" w:color="auto"/>
                                      <w:right w:val="none" w:sz="0" w:space="0" w:color="auto"/>
                                      <w:insideH w:val="none" w:sz="0" w:space="0" w:color="auto"/>
                                      <w:insideV w:val="single" w:sz="24" w:space="0" w:color="FFFFFF"/>
                                    </w:tblBorders>
                                    <w:tblLayout w:type="fixed"/>
                                    <w:tblCellMar>
                                      <w:left w:w="113" w:type="dxa"/>
                                    </w:tblCellMar>
                                    <w:tblLook w:val="04A0" w:firstRow="1" w:lastRow="0" w:firstColumn="1" w:lastColumn="0" w:noHBand="0" w:noVBand="1"/>
                                  </w:tblPr>
                                </w:tblPrChange>
                              </w:tblPr>
                              <w:tblGrid>
                                <w:gridCol w:w="2616"/>
                                <w:gridCol w:w="8644"/>
                                <w:tblGridChange w:id="9">
                                  <w:tblGrid>
                                    <w:gridCol w:w="2616"/>
                                    <w:gridCol w:w="2922"/>
                                    <w:gridCol w:w="2438"/>
                                    <w:gridCol w:w="3284"/>
                                    <w:gridCol w:w="4769"/>
                                  </w:tblGrid>
                                </w:tblGridChange>
                              </w:tblGrid>
                              <w:tr w:rsidR="002E0612" w:rsidRPr="002E0612" w14:paraId="7E71E843" w14:textId="77777777" w:rsidTr="00F8111D">
                                <w:trPr>
                                  <w:trHeight w:val="1262"/>
                                  <w:trPrChange w:id="10" w:author="Author">
                                    <w:trPr>
                                      <w:gridBefore w:val="2"/>
                                    </w:trPr>
                                  </w:trPrChange>
                                </w:trPr>
                                <w:tc>
                                  <w:tcPr>
                                    <w:tcW w:w="2616" w:type="dxa"/>
                                    <w:tcMar>
                                      <w:top w:w="340" w:type="dxa"/>
                                      <w:left w:w="0" w:type="dxa"/>
                                      <w:right w:w="284" w:type="dxa"/>
                                    </w:tcMar>
                                    <w:tcPrChange w:id="11" w:author="Author">
                                      <w:tcPr>
                                        <w:tcW w:w="2438" w:type="dxa"/>
                                        <w:tcMar>
                                          <w:top w:w="340" w:type="dxa"/>
                                          <w:left w:w="0" w:type="dxa"/>
                                          <w:right w:w="284" w:type="dxa"/>
                                        </w:tcMar>
                                      </w:tcPr>
                                    </w:tcPrChange>
                                  </w:tcPr>
                                  <w:p w14:paraId="5ADCD859" w14:textId="77777777" w:rsidR="002E0612" w:rsidRPr="002E0612" w:rsidRDefault="002E0612" w:rsidP="002E0612">
                                    <w:pPr>
                                      <w:spacing w:before="160" w:after="160"/>
                                      <w:jc w:val="right"/>
                                      <w:rPr>
                                        <w:rFonts w:ascii="Calibri" w:hAnsi="Calibri"/>
                                        <w:color w:val="000000"/>
                                        <w:kern w:val="20"/>
                                        <w:sz w:val="22"/>
                                        <w:lang w:eastAsia="ja-JP"/>
                                      </w:rPr>
                                    </w:pPr>
                                  </w:p>
                                  <w:p w14:paraId="6564C71D" w14:textId="33D9C663" w:rsidR="002E0612" w:rsidRPr="002E0612" w:rsidRDefault="002E0612" w:rsidP="002E0612">
                                    <w:pPr>
                                      <w:spacing w:before="160" w:after="160"/>
                                      <w:rPr>
                                        <w:rFonts w:ascii="Calibri" w:hAnsi="Calibri"/>
                                        <w:b/>
                                        <w:color w:val="FFFFFF"/>
                                        <w:kern w:val="20"/>
                                        <w:sz w:val="28"/>
                                        <w:szCs w:val="28"/>
                                        <w:lang w:eastAsia="ja-JP"/>
                                      </w:rPr>
                                    </w:pPr>
                                  </w:p>
                                </w:tc>
                                <w:tc>
                                  <w:tcPr>
                                    <w:tcW w:w="8644" w:type="dxa"/>
                                    <w:tcMar>
                                      <w:left w:w="284" w:type="dxa"/>
                                      <w:right w:w="0" w:type="dxa"/>
                                    </w:tcMar>
                                    <w:tcPrChange w:id="12" w:author="Author">
                                      <w:tcPr>
                                        <w:tcW w:w="8053" w:type="dxa"/>
                                        <w:gridSpan w:val="2"/>
                                        <w:tcMar>
                                          <w:left w:w="284" w:type="dxa"/>
                                          <w:right w:w="0" w:type="dxa"/>
                                        </w:tcMar>
                                      </w:tcPr>
                                    </w:tcPrChange>
                                  </w:tcPr>
                                  <w:p w14:paraId="66379C3E" w14:textId="77777777" w:rsidR="002E0612" w:rsidRPr="002E0612" w:rsidRDefault="002E0612" w:rsidP="002E0612">
                                    <w:pPr>
                                      <w:spacing w:before="0" w:after="0"/>
                                      <w:contextualSpacing/>
                                      <w:jc w:val="left"/>
                                      <w:rPr>
                                        <w:rFonts w:ascii="Calibri" w:eastAsia="Times New Roman" w:hAnsi="Calibri" w:cs="Calibri"/>
                                        <w:b/>
                                        <w:caps/>
                                        <w:color w:val="FFFFFF"/>
                                        <w:kern w:val="28"/>
                                        <w:sz w:val="48"/>
                                        <w:szCs w:val="52"/>
                                        <w:lang w:eastAsia="ja-JP"/>
                                      </w:rPr>
                                    </w:pPr>
                                  </w:p>
                                </w:tc>
                              </w:tr>
                              <w:tr w:rsidR="002E0612" w:rsidRPr="002E0612" w14:paraId="30BA83AA" w14:textId="77777777" w:rsidTr="00F8111D">
                                <w:trPr>
                                  <w:trHeight w:hRule="exact" w:val="7718"/>
                                  <w:trPrChange w:id="13" w:author="Author">
                                    <w:trPr>
                                      <w:gridBefore w:val="2"/>
                                      <w:trHeight w:hRule="exact" w:val="6662"/>
                                    </w:trPr>
                                  </w:trPrChange>
                                </w:trPr>
                                <w:tc>
                                  <w:tcPr>
                                    <w:tcW w:w="2616" w:type="dxa"/>
                                    <w:tcPrChange w:id="14" w:author="Author">
                                      <w:tcPr>
                                        <w:tcW w:w="2438" w:type="dxa"/>
                                      </w:tcPr>
                                    </w:tcPrChange>
                                  </w:tcPr>
                                  <w:p w14:paraId="72E84833" w14:textId="77777777" w:rsidR="002E0612" w:rsidRPr="002E0612" w:rsidRDefault="002E0612" w:rsidP="002E0612">
                                    <w:pPr>
                                      <w:spacing w:before="160" w:after="160" w:line="288" w:lineRule="auto"/>
                                      <w:jc w:val="left"/>
                                      <w:rPr>
                                        <w:rFonts w:ascii="Calibri" w:hAnsi="Calibri"/>
                                        <w:color w:val="000000"/>
                                        <w:kern w:val="20"/>
                                        <w:sz w:val="22"/>
                                        <w:lang w:eastAsia="ja-JP"/>
                                      </w:rPr>
                                    </w:pPr>
                                  </w:p>
                                </w:tc>
                                <w:tc>
                                  <w:tcPr>
                                    <w:tcW w:w="8644" w:type="dxa"/>
                                    <w:tcMar>
                                      <w:left w:w="284" w:type="dxa"/>
                                      <w:right w:w="0" w:type="dxa"/>
                                    </w:tcMar>
                                    <w:tcPrChange w:id="15" w:author="Author">
                                      <w:tcPr>
                                        <w:tcW w:w="8053" w:type="dxa"/>
                                        <w:gridSpan w:val="2"/>
                                        <w:tcMar>
                                          <w:left w:w="284" w:type="dxa"/>
                                          <w:right w:w="0" w:type="dxa"/>
                                        </w:tcMar>
                                      </w:tcPr>
                                    </w:tcPrChange>
                                  </w:tcPr>
                                  <w:p w14:paraId="5426C217" w14:textId="5EDA46FA" w:rsidR="002E0612" w:rsidRPr="005A141D" w:rsidRDefault="005A141D" w:rsidP="002E0612">
                                    <w:pPr>
                                      <w:spacing w:before="0" w:after="0"/>
                                      <w:contextualSpacing/>
                                      <w:jc w:val="left"/>
                                      <w:rPr>
                                        <w:rStyle w:val="Style10"/>
                                        <w:rFonts w:cstheme="majorHAnsi"/>
                                      </w:rPr>
                                    </w:pPr>
                                    <w:r>
                                      <w:rPr>
                                        <w:rStyle w:val="Style10"/>
                                        <w:rFonts w:eastAsia="Times New Roman" w:cstheme="majorHAnsi"/>
                                        <w:caps w:val="0"/>
                                        <w:kern w:val="28"/>
                                        <w:szCs w:val="48"/>
                                        <w:lang w:val="en-US" w:eastAsia="ja-JP"/>
                                      </w:rPr>
                                      <w:t>Draft Commission Implementing Regulation (EU)</w:t>
                                    </w:r>
                                  </w:p>
                                  <w:p w14:paraId="48EA7E18" w14:textId="45B847DE" w:rsidR="002E0612" w:rsidRPr="005A141D" w:rsidRDefault="00AC6E85" w:rsidP="002E0612">
                                    <w:pPr>
                                      <w:numPr>
                                        <w:ilvl w:val="1"/>
                                        <w:numId w:val="0"/>
                                      </w:numPr>
                                      <w:spacing w:before="360" w:after="160" w:line="288" w:lineRule="auto"/>
                                      <w:ind w:hanging="1"/>
                                      <w:jc w:val="left"/>
                                      <w:rPr>
                                        <w:rStyle w:val="Style10"/>
                                        <w:rFonts w:cstheme="majorHAnsi"/>
                                        <w:kern w:val="28"/>
                                        <w:szCs w:val="48"/>
                                        <w:lang w:val="en-US"/>
                                      </w:rPr>
                                    </w:pPr>
                                    <w:r w:rsidRPr="00867DAB">
                                      <w:rPr>
                                        <w:rStyle w:val="Style10"/>
                                        <w:rFonts w:eastAsia="Times New Roman" w:cstheme="majorHAnsi"/>
                                        <w:caps w:val="0"/>
                                        <w:kern w:val="28"/>
                                        <w:szCs w:val="48"/>
                                        <w:lang w:val="en-US" w:eastAsia="ja-JP"/>
                                      </w:rPr>
                                      <w:t>laying down implementing technical standards for the application of Directive 2009/138/EC</w:t>
                                    </w:r>
                                    <w:r>
                                      <w:rPr>
                                        <w:rStyle w:val="Style10"/>
                                        <w:rFonts w:eastAsia="Times New Roman" w:cstheme="majorHAnsi"/>
                                        <w:caps w:val="0"/>
                                        <w:kern w:val="28"/>
                                        <w:szCs w:val="48"/>
                                        <w:lang w:val="en-US" w:eastAsia="ja-JP"/>
                                      </w:rPr>
                                      <w:t xml:space="preserve"> </w:t>
                                    </w:r>
                                    <w:sdt>
                                      <w:sdtPr>
                                        <w:rPr>
                                          <w:rStyle w:val="Style10"/>
                                          <w:rFonts w:eastAsia="Times New Roman" w:cstheme="majorHAnsi"/>
                                          <w:caps w:val="0"/>
                                          <w:kern w:val="28"/>
                                          <w:szCs w:val="48"/>
                                          <w:lang w:val="en-US" w:eastAsia="ja-JP"/>
                                        </w:rPr>
                                        <w:alias w:val="Subtitle"/>
                                        <w:tag w:val="Subtitle"/>
                                        <w:id w:val="2070530835"/>
                                        <w:placeholder>
                                          <w:docPart w:val="A65D406405D04DEE8897867756C53E89"/>
                                        </w:placeholder>
                                        <w:text/>
                                      </w:sdtPr>
                                      <w:sdtEndPr>
                                        <w:rPr>
                                          <w:rStyle w:val="Style10"/>
                                        </w:rPr>
                                      </w:sdtEndPr>
                                      <w:sdtContent>
                                        <w:proofErr w:type="gramStart"/>
                                        <w:r w:rsidR="005A141D" w:rsidRPr="005A141D">
                                          <w:rPr>
                                            <w:rStyle w:val="Style10"/>
                                            <w:rFonts w:eastAsia="Times New Roman" w:cstheme="majorHAnsi"/>
                                            <w:caps w:val="0"/>
                                            <w:kern w:val="28"/>
                                            <w:szCs w:val="48"/>
                                            <w:lang w:val="en-US" w:eastAsia="ja-JP"/>
                                          </w:rPr>
                                          <w:t>with regard to</w:t>
                                        </w:r>
                                        <w:proofErr w:type="gramEnd"/>
                                        <w:r w:rsidR="005A141D" w:rsidRPr="005A141D">
                                          <w:rPr>
                                            <w:rStyle w:val="Style10"/>
                                            <w:rFonts w:eastAsia="Times New Roman" w:cstheme="majorHAnsi"/>
                                            <w:caps w:val="0"/>
                                            <w:kern w:val="28"/>
                                            <w:szCs w:val="48"/>
                                            <w:lang w:val="en-US" w:eastAsia="ja-JP"/>
                                          </w:rPr>
                                          <w:t xml:space="preserve"> the </w:t>
                                        </w:r>
                                        <w:r w:rsidR="00E21852" w:rsidRPr="005A141D">
                                          <w:rPr>
                                            <w:rStyle w:val="Style10"/>
                                            <w:rFonts w:eastAsia="Times New Roman" w:cstheme="majorHAnsi"/>
                                            <w:caps w:val="0"/>
                                            <w:kern w:val="28"/>
                                            <w:szCs w:val="48"/>
                                            <w:lang w:val="en-US" w:eastAsia="ja-JP"/>
                                          </w:rPr>
                                          <w:t xml:space="preserve">procedures, formats and templates for the disclosure by insurance and reinsurance undertakings of their report on their solvency and financial condition </w:t>
                                        </w:r>
                                        <w:r w:rsidR="005A141D" w:rsidRPr="005A141D">
                                          <w:rPr>
                                            <w:rStyle w:val="Style10"/>
                                            <w:rFonts w:eastAsia="Times New Roman" w:cstheme="majorHAnsi"/>
                                            <w:caps w:val="0"/>
                                            <w:kern w:val="28"/>
                                            <w:szCs w:val="48"/>
                                            <w:lang w:val="en-US" w:eastAsia="ja-JP"/>
                                          </w:rPr>
                                          <w:t>and repealing Implementing Regulation (EU) 2023/895</w:t>
                                        </w:r>
                                      </w:sdtContent>
                                    </w:sdt>
                                  </w:p>
                                  <w:p w14:paraId="66F44059" w14:textId="77777777" w:rsidR="002E0612" w:rsidRPr="005A141D" w:rsidRDefault="002E0612" w:rsidP="002E0612">
                                    <w:pPr>
                                      <w:spacing w:before="160" w:after="160" w:line="288" w:lineRule="auto"/>
                                      <w:rPr>
                                        <w:rStyle w:val="Style10"/>
                                        <w:rFonts w:eastAsia="Times New Roman" w:cstheme="majorHAnsi"/>
                                        <w:kern w:val="28"/>
                                        <w:szCs w:val="48"/>
                                        <w:lang w:val="en-US"/>
                                      </w:rPr>
                                    </w:pPr>
                                  </w:p>
                                  <w:p w14:paraId="43558A2C" w14:textId="77777777" w:rsidR="002E0612" w:rsidRPr="005A141D" w:rsidRDefault="002E0612" w:rsidP="002E0612">
                                    <w:pPr>
                                      <w:spacing w:before="160" w:after="160" w:line="288" w:lineRule="auto"/>
                                      <w:rPr>
                                        <w:rStyle w:val="Style10"/>
                                        <w:rFonts w:eastAsia="Times New Roman" w:cstheme="majorHAnsi"/>
                                        <w:kern w:val="28"/>
                                        <w:szCs w:val="48"/>
                                        <w:lang w:val="en-US"/>
                                      </w:rPr>
                                    </w:pPr>
                                  </w:p>
                                  <w:p w14:paraId="43A28CC8" w14:textId="77777777" w:rsidR="002E0612" w:rsidRPr="005A141D" w:rsidRDefault="002E0612" w:rsidP="002E0612">
                                    <w:pPr>
                                      <w:spacing w:before="160" w:after="160" w:line="288" w:lineRule="auto"/>
                                      <w:rPr>
                                        <w:rStyle w:val="Style10"/>
                                        <w:rFonts w:eastAsia="Times New Roman" w:cstheme="majorHAnsi"/>
                                        <w:kern w:val="28"/>
                                        <w:szCs w:val="48"/>
                                        <w:lang w:val="en-US"/>
                                      </w:rPr>
                                    </w:pPr>
                                  </w:p>
                                  <w:p w14:paraId="4DFFA37B" w14:textId="77777777" w:rsidR="002E0612" w:rsidRPr="005A141D" w:rsidRDefault="002E0612" w:rsidP="002E0612">
                                    <w:pPr>
                                      <w:spacing w:before="160" w:after="160" w:line="288" w:lineRule="auto"/>
                                      <w:rPr>
                                        <w:rStyle w:val="Style10"/>
                                        <w:rFonts w:eastAsia="Times New Roman" w:cstheme="majorHAnsi"/>
                                        <w:kern w:val="28"/>
                                        <w:szCs w:val="48"/>
                                        <w:lang w:val="en-US"/>
                                      </w:rPr>
                                    </w:pPr>
                                  </w:p>
                                  <w:p w14:paraId="632F82D1" w14:textId="77777777" w:rsidR="002E0612" w:rsidRPr="005A141D" w:rsidRDefault="002E0612" w:rsidP="002E0612">
                                    <w:pPr>
                                      <w:spacing w:before="0" w:after="0"/>
                                      <w:jc w:val="left"/>
                                      <w:rPr>
                                        <w:rStyle w:val="Style10"/>
                                        <w:rFonts w:eastAsia="Times New Roman" w:cstheme="majorHAnsi"/>
                                        <w:kern w:val="28"/>
                                        <w:szCs w:val="48"/>
                                        <w:lang w:val="en-US"/>
                                      </w:rPr>
                                    </w:pPr>
                                  </w:p>
                                </w:tc>
                              </w:tr>
                              <w:tr w:rsidR="002E0612" w:rsidRPr="002E0612" w14:paraId="221086CE" w14:textId="77777777" w:rsidTr="00F8111D">
                                <w:trPr>
                                  <w:trHeight w:hRule="exact" w:val="1887"/>
                                  <w:trPrChange w:id="16" w:author="Author">
                                    <w:trPr>
                                      <w:gridBefore w:val="2"/>
                                      <w:trHeight w:hRule="exact" w:val="1629"/>
                                    </w:trPr>
                                  </w:trPrChange>
                                </w:trPr>
                                <w:tc>
                                  <w:tcPr>
                                    <w:tcW w:w="2616" w:type="dxa"/>
                                    <w:tcPrChange w:id="17" w:author="Author">
                                      <w:tcPr>
                                        <w:tcW w:w="2438" w:type="dxa"/>
                                      </w:tcPr>
                                    </w:tcPrChange>
                                  </w:tcPr>
                                  <w:p w14:paraId="7E59CE45" w14:textId="77777777" w:rsidR="002E0612" w:rsidRPr="002E0612" w:rsidRDefault="002E0612" w:rsidP="002E0612">
                                    <w:pPr>
                                      <w:spacing w:before="160" w:after="160" w:line="288" w:lineRule="auto"/>
                                      <w:jc w:val="left"/>
                                      <w:rPr>
                                        <w:rFonts w:ascii="Calibri" w:hAnsi="Calibri"/>
                                        <w:color w:val="000000"/>
                                        <w:kern w:val="20"/>
                                        <w:sz w:val="22"/>
                                        <w:lang w:eastAsia="ja-JP"/>
                                      </w:rPr>
                                    </w:pPr>
                                  </w:p>
                                </w:tc>
                                <w:tc>
                                  <w:tcPr>
                                    <w:tcW w:w="8644" w:type="dxa"/>
                                    <w:shd w:val="clear" w:color="auto" w:fill="auto"/>
                                    <w:tcMar>
                                      <w:left w:w="284" w:type="dxa"/>
                                      <w:right w:w="0" w:type="dxa"/>
                                    </w:tcMar>
                                    <w:tcPrChange w:id="18" w:author="Author">
                                      <w:tcPr>
                                        <w:tcW w:w="8053" w:type="dxa"/>
                                        <w:gridSpan w:val="2"/>
                                        <w:shd w:val="clear" w:color="auto" w:fill="auto"/>
                                        <w:tcMar>
                                          <w:left w:w="284" w:type="dxa"/>
                                          <w:right w:w="0" w:type="dxa"/>
                                        </w:tcMar>
                                      </w:tcPr>
                                    </w:tcPrChange>
                                  </w:tcPr>
                                  <w:p w14:paraId="1DCF5956" w14:textId="1FA79E98" w:rsidR="002E0612" w:rsidRDefault="002E0612" w:rsidP="002E0612">
                                    <w:pPr>
                                      <w:spacing w:before="0" w:after="0"/>
                                      <w:jc w:val="left"/>
                                      <w:rPr>
                                        <w:rFonts w:ascii="Calibri" w:hAnsi="Calibri"/>
                                        <w:color w:val="FFFFFF"/>
                                        <w:kern w:val="20"/>
                                        <w:sz w:val="26"/>
                                        <w:szCs w:val="26"/>
                                        <w:lang w:eastAsia="ja-JP"/>
                                      </w:rPr>
                                    </w:pPr>
                                  </w:p>
                                  <w:p w14:paraId="676BDF75" w14:textId="77777777" w:rsidR="00E21852" w:rsidRDefault="00E21852" w:rsidP="002E0612">
                                    <w:pPr>
                                      <w:spacing w:before="0" w:after="0"/>
                                      <w:jc w:val="left"/>
                                      <w:rPr>
                                        <w:ins w:id="19" w:author="Author"/>
                                        <w:rFonts w:ascii="Calibri" w:hAnsi="Calibri"/>
                                        <w:color w:val="FFFFFF"/>
                                        <w:kern w:val="20"/>
                                        <w:sz w:val="26"/>
                                        <w:szCs w:val="26"/>
                                        <w:lang w:eastAsia="ja-JP"/>
                                      </w:rPr>
                                    </w:pPr>
                                  </w:p>
                                  <w:p w14:paraId="37C03C9A" w14:textId="77777777" w:rsidR="005A141D" w:rsidRDefault="005A141D" w:rsidP="002E0612">
                                    <w:pPr>
                                      <w:spacing w:before="0" w:after="0"/>
                                      <w:jc w:val="left"/>
                                      <w:rPr>
                                        <w:ins w:id="20" w:author="Author"/>
                                        <w:rFonts w:ascii="Calibri" w:hAnsi="Calibri"/>
                                        <w:color w:val="FFFFFF"/>
                                        <w:kern w:val="20"/>
                                        <w:sz w:val="26"/>
                                        <w:szCs w:val="26"/>
                                        <w:lang w:eastAsia="ja-JP"/>
                                      </w:rPr>
                                    </w:pPr>
                                  </w:p>
                                  <w:p w14:paraId="111FB8DC" w14:textId="77777777" w:rsidR="005A141D" w:rsidRPr="002E0612" w:rsidRDefault="005A141D" w:rsidP="002E0612">
                                    <w:pPr>
                                      <w:spacing w:before="0" w:after="0"/>
                                      <w:jc w:val="left"/>
                                      <w:rPr>
                                        <w:rFonts w:ascii="Calibri" w:hAnsi="Calibri"/>
                                        <w:color w:val="FFFFFF"/>
                                        <w:kern w:val="20"/>
                                        <w:sz w:val="26"/>
                                        <w:szCs w:val="26"/>
                                        <w:lang w:eastAsia="ja-JP"/>
                                      </w:rPr>
                                    </w:pPr>
                                  </w:p>
                                  <w:p w14:paraId="36A2EBF2" w14:textId="563D05AF" w:rsidR="002E0612" w:rsidRPr="002E0612" w:rsidRDefault="00AD0359" w:rsidP="002E0612">
                                    <w:pPr>
                                      <w:spacing w:before="0" w:after="0"/>
                                      <w:jc w:val="left"/>
                                      <w:rPr>
                                        <w:rFonts w:ascii="Calibri" w:hAnsi="Calibri"/>
                                        <w:caps/>
                                        <w:color w:val="FFFFFF"/>
                                        <w:kern w:val="20"/>
                                        <w:sz w:val="26"/>
                                        <w:szCs w:val="26"/>
                                        <w:shd w:val="clear" w:color="auto" w:fill="5C87B1"/>
                                        <w:lang w:val="en-US" w:eastAsia="ja-JP"/>
                                      </w:rPr>
                                    </w:pPr>
                                    <w:sdt>
                                      <w:sdtPr>
                                        <w:rPr>
                                          <w:rFonts w:ascii="Calibri" w:hAnsi="Calibri"/>
                                          <w:b/>
                                          <w:caps/>
                                          <w:color w:val="FFFFFF"/>
                                          <w:kern w:val="20"/>
                                          <w:sz w:val="26"/>
                                          <w:szCs w:val="26"/>
                                          <w:shd w:val="clear" w:color="auto" w:fill="5C87B1"/>
                                          <w:lang w:val="en-US" w:eastAsia="ja-JP"/>
                                        </w:rPr>
                                        <w:alias w:val="Confidentiality Level"/>
                                        <w:tag w:val="ERIS_ConfidentialityLevel"/>
                                        <w:id w:val="783312811"/>
                                        <w:placeholder>
                                          <w:docPart w:val="734129E0656F42D09290CFFFCA4EA447"/>
                                        </w:placeholder>
                                        <w:dropDownList>
                                          <w:listItem w:value="[Confidentiality Level]"/>
                                        </w:dropDownList>
                                      </w:sdtPr>
                                      <w:sdtEndPr/>
                                      <w:sdtContent>
                                        <w:r w:rsidR="002E0612" w:rsidRPr="002E0612">
                                          <w:rPr>
                                            <w:rFonts w:ascii="Calibri" w:hAnsi="Calibri"/>
                                            <w:caps/>
                                            <w:color w:val="FFFFFF"/>
                                            <w:kern w:val="20"/>
                                            <w:sz w:val="26"/>
                                            <w:szCs w:val="26"/>
                                            <w:shd w:val="clear" w:color="auto" w:fill="5C87B1"/>
                                            <w:lang w:val="en-US" w:eastAsia="ja-JP"/>
                                          </w:rPr>
                                          <w:t>EIOPA Regular Use</w:t>
                                        </w:r>
                                      </w:sdtContent>
                                    </w:sdt>
                                    <w:customXmlDelRangeStart w:id="21" w:author="Author"/>
                                    <w:sdt>
                                      <w:sdtPr>
                                        <w:rPr>
                                          <w:rFonts w:ascii="Calibri" w:hAnsi="Calibri"/>
                                          <w:caps/>
                                          <w:color w:val="FFFFFF"/>
                                          <w:kern w:val="20"/>
                                          <w:sz w:val="26"/>
                                          <w:szCs w:val="26"/>
                                          <w:shd w:val="clear" w:color="auto" w:fill="5C87B1"/>
                                          <w:lang w:val="en-US" w:eastAsia="ja-JP"/>
                                        </w:rPr>
                                        <w:alias w:val="Additional Markings"/>
                                        <w:tag w:val="ERIS_AdditionalMarkings"/>
                                        <w:id w:val="1666977172"/>
                                        <w:placeholder>
                                          <w:docPart w:val="49F2653496D34A64A1A92641BEE7D331"/>
                                        </w:placeholder>
                                        <w:comboBox>
                                          <w:listItem w:value="[Additional Markings]"/>
                                        </w:comboBox>
                                      </w:sdtPr>
                                      <w:sdtEndPr/>
                                      <w:sdtContent>
                                        <w:customXmlDelRangeEnd w:id="21"/>
                                        <w:customXmlDelRangeStart w:id="22" w:author="Author"/>
                                      </w:sdtContent>
                                    </w:sdt>
                                    <w:customXmlDelRangeEnd w:id="22"/>
                                  </w:p>
                                  <w:p w14:paraId="44E1B604" w14:textId="04321DBD" w:rsidR="002E0612" w:rsidRPr="002E0612" w:rsidRDefault="005D0D0D" w:rsidP="002E0612">
                                    <w:pPr>
                                      <w:spacing w:before="0" w:after="0" w:line="288" w:lineRule="auto"/>
                                      <w:jc w:val="left"/>
                                      <w:rPr>
                                        <w:rFonts w:ascii="Calibri" w:hAnsi="Calibri"/>
                                        <w:color w:val="000000"/>
                                        <w:kern w:val="20"/>
                                        <w:sz w:val="22"/>
                                        <w:lang w:val="en-US" w:eastAsia="ja-JP"/>
                                      </w:rPr>
                                    </w:pPr>
                                    <w:r w:rsidRPr="005D0D0D">
                                      <w:rPr>
                                        <w:rFonts w:ascii="Calibri" w:hAnsi="Calibri"/>
                                        <w:color w:val="FFFFFF"/>
                                        <w:kern w:val="20"/>
                                        <w:sz w:val="26"/>
                                        <w:szCs w:val="26"/>
                                        <w:lang w:val="en-US" w:eastAsia="ja-JP"/>
                                      </w:rPr>
                                      <w:t>EIOPA-BoS-25-237</w:t>
                                    </w:r>
                                  </w:p>
                                </w:tc>
                              </w:tr>
                            </w:tbl>
                            <w:p w14:paraId="624E5645" w14:textId="77777777" w:rsidR="002E0612" w:rsidRPr="00287AAE" w:rsidRDefault="002E0612" w:rsidP="002E0612">
                              <w:pPr>
                                <w:pStyle w:val="Title"/>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rect w14:anchorId="33546D94" id="Rectangle 40" o:spid="_x0000_s1027" style="position:absolute;margin-left:27pt;margin-top:56.5pt;width:552.2pt;height:641.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" fillcolor="#5c87b1" strokecolor="#5c87b1">
                  <o:lock v:ext="edit" aspectratio="t"/>
                  <v:textbox>
                    <w:txbxContent>
                      <w:tbl>
                        <w:tblPr>
                          <w:tblStyle w:val="TableGrid"/>
                          <w:tblW w:w="11260" w:type="dxa"/>
                          <w:tblInd w:w="-426" w:type="dxa"/>
                          <w:tblBorders>
                            <w:top w:val="none" w:sz="0" w:space="0" w:color="auto"/>
                            <w:left w:val="none" w:sz="0" w:space="0" w:color="auto"/>
                            <w:bottom w:val="none" w:sz="0" w:space="0" w:color="auto"/>
                            <w:right w:val="none" w:sz="0" w:space="0" w:color="auto"/>
                            <w:insideH w:val="none" w:sz="0" w:space="0" w:color="auto"/>
                            <w:insideV w:val="single" w:sz="24" w:space="0" w:color="FFFFFF"/>
                          </w:tblBorders>
                          <w:tblLayout w:type="fixed"/>
                          <w:tblCellMar>
                            <w:left w:w="113" w:type="dxa"/>
                          </w:tblCellMar>
                          <w:tblLook w:val="04A0" w:firstRow="1" w:lastRow="0" w:firstColumn="1" w:lastColumn="0" w:noHBand="0" w:noVBand="1"/>
                          <w:tblPrChange w:id="23" w:author="Author">
                            <w:tblPr>
                              <w:tblStyle w:val="TableGrid"/>
                              <w:tblW w:w="10491" w:type="dxa"/>
                              <w:tblInd w:w="-426" w:type="dxa"/>
                              <w:tblBorders>
                                <w:top w:val="none" w:sz="0" w:space="0" w:color="auto"/>
                                <w:left w:val="none" w:sz="0" w:space="0" w:color="auto"/>
                                <w:bottom w:val="none" w:sz="0" w:space="0" w:color="auto"/>
                                <w:right w:val="none" w:sz="0" w:space="0" w:color="auto"/>
                                <w:insideH w:val="none" w:sz="0" w:space="0" w:color="auto"/>
                                <w:insideV w:val="single" w:sz="24" w:space="0" w:color="FFFFFF"/>
                              </w:tblBorders>
                              <w:tblLayout w:type="fixed"/>
                              <w:tblCellMar>
                                <w:left w:w="113" w:type="dxa"/>
                              </w:tblCellMar>
                              <w:tblLook w:val="04A0" w:firstRow="1" w:lastRow="0" w:firstColumn="1" w:lastColumn="0" w:noHBand="0" w:noVBand="1"/>
                            </w:tblPr>
                          </w:tblPrChange>
                        </w:tblPr>
                        <w:tblGrid>
                          <w:gridCol w:w="2616"/>
                          <w:gridCol w:w="8644"/>
                          <w:tblGridChange w:id="24">
                            <w:tblGrid>
                              <w:gridCol w:w="2616"/>
                              <w:gridCol w:w="2922"/>
                              <w:gridCol w:w="2438"/>
                              <w:gridCol w:w="3284"/>
                              <w:gridCol w:w="4769"/>
                            </w:tblGrid>
                          </w:tblGridChange>
                        </w:tblGrid>
                        <w:tr w:rsidR="002E0612" w:rsidRPr="002E0612" w14:paraId="7E71E843" w14:textId="77777777" w:rsidTr="00F8111D">
                          <w:trPr>
                            <w:trHeight w:val="1262"/>
                            <w:trPrChange w:id="25" w:author="Author">
                              <w:trPr>
                                <w:gridBefore w:val="2"/>
                              </w:trPr>
                            </w:trPrChange>
                          </w:trPr>
                          <w:tc>
                            <w:tcPr>
                              <w:tcW w:w="2616" w:type="dxa"/>
                              <w:tcMar>
                                <w:top w:w="340" w:type="dxa"/>
                                <w:left w:w="0" w:type="dxa"/>
                                <w:right w:w="284" w:type="dxa"/>
                              </w:tcMar>
                              <w:tcPrChange w:id="26" w:author="Author">
                                <w:tcPr>
                                  <w:tcW w:w="2438" w:type="dxa"/>
                                  <w:tcMar>
                                    <w:top w:w="340" w:type="dxa"/>
                                    <w:left w:w="0" w:type="dxa"/>
                                    <w:right w:w="284" w:type="dxa"/>
                                  </w:tcMar>
                                </w:tcPr>
                              </w:tcPrChange>
                            </w:tcPr>
                            <w:p w14:paraId="5ADCD859" w14:textId="77777777" w:rsidR="002E0612" w:rsidRPr="002E0612" w:rsidRDefault="002E0612" w:rsidP="002E0612">
                              <w:pPr>
                                <w:spacing w:before="160" w:after="160"/>
                                <w:jc w:val="right"/>
                                <w:rPr>
                                  <w:rFonts w:ascii="Calibri" w:hAnsi="Calibri"/>
                                  <w:color w:val="000000"/>
                                  <w:kern w:val="20"/>
                                  <w:sz w:val="22"/>
                                  <w:lang w:eastAsia="ja-JP"/>
                                </w:rPr>
                              </w:pPr>
                            </w:p>
                            <w:p w14:paraId="6564C71D" w14:textId="33D9C663" w:rsidR="002E0612" w:rsidRPr="002E0612" w:rsidRDefault="002E0612" w:rsidP="002E0612">
                              <w:pPr>
                                <w:spacing w:before="160" w:after="160"/>
                                <w:rPr>
                                  <w:rFonts w:ascii="Calibri" w:hAnsi="Calibri"/>
                                  <w:b/>
                                  <w:color w:val="FFFFFF"/>
                                  <w:kern w:val="20"/>
                                  <w:sz w:val="28"/>
                                  <w:szCs w:val="28"/>
                                  <w:lang w:eastAsia="ja-JP"/>
                                </w:rPr>
                              </w:pPr>
                            </w:p>
                          </w:tc>
                          <w:tc>
                            <w:tcPr>
                              <w:tcW w:w="8644" w:type="dxa"/>
                              <w:tcMar>
                                <w:left w:w="284" w:type="dxa"/>
                                <w:right w:w="0" w:type="dxa"/>
                              </w:tcMar>
                              <w:tcPrChange w:id="27" w:author="Author">
                                <w:tcPr>
                                  <w:tcW w:w="8053" w:type="dxa"/>
                                  <w:gridSpan w:val="2"/>
                                  <w:tcMar>
                                    <w:left w:w="284" w:type="dxa"/>
                                    <w:right w:w="0" w:type="dxa"/>
                                  </w:tcMar>
                                </w:tcPr>
                              </w:tcPrChange>
                            </w:tcPr>
                            <w:p w14:paraId="66379C3E" w14:textId="77777777" w:rsidR="002E0612" w:rsidRPr="002E0612" w:rsidRDefault="002E0612" w:rsidP="002E0612">
                              <w:pPr>
                                <w:spacing w:before="0" w:after="0"/>
                                <w:contextualSpacing/>
                                <w:jc w:val="left"/>
                                <w:rPr>
                                  <w:rFonts w:ascii="Calibri" w:eastAsia="Times New Roman" w:hAnsi="Calibri" w:cs="Calibri"/>
                                  <w:b/>
                                  <w:caps/>
                                  <w:color w:val="FFFFFF"/>
                                  <w:kern w:val="28"/>
                                  <w:sz w:val="48"/>
                                  <w:szCs w:val="52"/>
                                  <w:lang w:eastAsia="ja-JP"/>
                                </w:rPr>
                              </w:pPr>
                            </w:p>
                          </w:tc>
                        </w:tr>
                        <w:tr w:rsidR="002E0612" w:rsidRPr="002E0612" w14:paraId="30BA83AA" w14:textId="77777777" w:rsidTr="00F8111D">
                          <w:trPr>
                            <w:trHeight w:hRule="exact" w:val="7718"/>
                            <w:trPrChange w:id="28" w:author="Author">
                              <w:trPr>
                                <w:gridBefore w:val="2"/>
                                <w:trHeight w:hRule="exact" w:val="6662"/>
                              </w:trPr>
                            </w:trPrChange>
                          </w:trPr>
                          <w:tc>
                            <w:tcPr>
                              <w:tcW w:w="2616" w:type="dxa"/>
                              <w:tcPrChange w:id="29" w:author="Author">
                                <w:tcPr>
                                  <w:tcW w:w="2438" w:type="dxa"/>
                                </w:tcPr>
                              </w:tcPrChange>
                            </w:tcPr>
                            <w:p w14:paraId="72E84833" w14:textId="77777777" w:rsidR="002E0612" w:rsidRPr="002E0612" w:rsidRDefault="002E0612" w:rsidP="002E0612">
                              <w:pPr>
                                <w:spacing w:before="160" w:after="160" w:line="288" w:lineRule="auto"/>
                                <w:jc w:val="left"/>
                                <w:rPr>
                                  <w:rFonts w:ascii="Calibri" w:hAnsi="Calibri"/>
                                  <w:color w:val="000000"/>
                                  <w:kern w:val="20"/>
                                  <w:sz w:val="22"/>
                                  <w:lang w:eastAsia="ja-JP"/>
                                </w:rPr>
                              </w:pPr>
                            </w:p>
                          </w:tc>
                          <w:tc>
                            <w:tcPr>
                              <w:tcW w:w="8644" w:type="dxa"/>
                              <w:tcMar>
                                <w:left w:w="284" w:type="dxa"/>
                                <w:right w:w="0" w:type="dxa"/>
                              </w:tcMar>
                              <w:tcPrChange w:id="30" w:author="Author">
                                <w:tcPr>
                                  <w:tcW w:w="8053" w:type="dxa"/>
                                  <w:gridSpan w:val="2"/>
                                  <w:tcMar>
                                    <w:left w:w="284" w:type="dxa"/>
                                    <w:right w:w="0" w:type="dxa"/>
                                  </w:tcMar>
                                </w:tcPr>
                              </w:tcPrChange>
                            </w:tcPr>
                            <w:p w14:paraId="5426C217" w14:textId="5EDA46FA" w:rsidR="002E0612" w:rsidRPr="005A141D" w:rsidRDefault="005A141D" w:rsidP="002E0612">
                              <w:pPr>
                                <w:spacing w:before="0" w:after="0"/>
                                <w:contextualSpacing/>
                                <w:jc w:val="left"/>
                                <w:rPr>
                                  <w:rStyle w:val="Style10"/>
                                  <w:rFonts w:cstheme="majorHAnsi"/>
                                </w:rPr>
                              </w:pPr>
                              <w:r>
                                <w:rPr>
                                  <w:rStyle w:val="Style10"/>
                                  <w:rFonts w:eastAsia="Times New Roman" w:cstheme="majorHAnsi"/>
                                  <w:caps w:val="0"/>
                                  <w:kern w:val="28"/>
                                  <w:szCs w:val="48"/>
                                  <w:lang w:val="en-US" w:eastAsia="ja-JP"/>
                                </w:rPr>
                                <w:t>Draft Commission Implementing Regulation (EU)</w:t>
                              </w:r>
                            </w:p>
                            <w:p w14:paraId="48EA7E18" w14:textId="45B847DE" w:rsidR="002E0612" w:rsidRPr="005A141D" w:rsidRDefault="00AC6E85" w:rsidP="002E0612">
                              <w:pPr>
                                <w:numPr>
                                  <w:ilvl w:val="1"/>
                                  <w:numId w:val="0"/>
                                </w:numPr>
                                <w:spacing w:before="360" w:after="160" w:line="288" w:lineRule="auto"/>
                                <w:ind w:hanging="1"/>
                                <w:jc w:val="left"/>
                                <w:rPr>
                                  <w:rStyle w:val="Style10"/>
                                  <w:rFonts w:cstheme="majorHAnsi"/>
                                  <w:kern w:val="28"/>
                                  <w:szCs w:val="48"/>
                                  <w:lang w:val="en-US"/>
                                </w:rPr>
                              </w:pPr>
                              <w:r w:rsidRPr="00867DAB">
                                <w:rPr>
                                  <w:rStyle w:val="Style10"/>
                                  <w:rFonts w:eastAsia="Times New Roman" w:cstheme="majorHAnsi"/>
                                  <w:caps w:val="0"/>
                                  <w:kern w:val="28"/>
                                  <w:szCs w:val="48"/>
                                  <w:lang w:val="en-US" w:eastAsia="ja-JP"/>
                                </w:rPr>
                                <w:t>laying down implementing technical standards for the application of Directive 2009/138/EC</w:t>
                              </w:r>
                              <w:r>
                                <w:rPr>
                                  <w:rStyle w:val="Style10"/>
                                  <w:rFonts w:eastAsia="Times New Roman" w:cstheme="majorHAnsi"/>
                                  <w:caps w:val="0"/>
                                  <w:kern w:val="28"/>
                                  <w:szCs w:val="48"/>
                                  <w:lang w:val="en-US" w:eastAsia="ja-JP"/>
                                </w:rPr>
                                <w:t xml:space="preserve"> </w:t>
                              </w:r>
                              <w:sdt>
                                <w:sdtPr>
                                  <w:rPr>
                                    <w:rStyle w:val="Style10"/>
                                    <w:rFonts w:eastAsia="Times New Roman" w:cstheme="majorHAnsi"/>
                                    <w:caps w:val="0"/>
                                    <w:kern w:val="28"/>
                                    <w:szCs w:val="48"/>
                                    <w:lang w:val="en-US" w:eastAsia="ja-JP"/>
                                  </w:rPr>
                                  <w:alias w:val="Subtitle"/>
                                  <w:tag w:val="Subtitle"/>
                                  <w:id w:val="2070530835"/>
                                  <w:placeholder>
                                    <w:docPart w:val="A65D406405D04DEE8897867756C53E89"/>
                                  </w:placeholder>
                                  <w:text/>
                                </w:sdtPr>
                                <w:sdtEndPr>
                                  <w:rPr>
                                    <w:rStyle w:val="Style10"/>
                                  </w:rPr>
                                </w:sdtEndPr>
                                <w:sdtContent>
                                  <w:proofErr w:type="gramStart"/>
                                  <w:r w:rsidR="005A141D" w:rsidRPr="005A141D">
                                    <w:rPr>
                                      <w:rStyle w:val="Style10"/>
                                      <w:rFonts w:eastAsia="Times New Roman" w:cstheme="majorHAnsi"/>
                                      <w:caps w:val="0"/>
                                      <w:kern w:val="28"/>
                                      <w:szCs w:val="48"/>
                                      <w:lang w:val="en-US" w:eastAsia="ja-JP"/>
                                    </w:rPr>
                                    <w:t>with regard to</w:t>
                                  </w:r>
                                  <w:proofErr w:type="gramEnd"/>
                                  <w:r w:rsidR="005A141D" w:rsidRPr="005A141D">
                                    <w:rPr>
                                      <w:rStyle w:val="Style10"/>
                                      <w:rFonts w:eastAsia="Times New Roman" w:cstheme="majorHAnsi"/>
                                      <w:caps w:val="0"/>
                                      <w:kern w:val="28"/>
                                      <w:szCs w:val="48"/>
                                      <w:lang w:val="en-US" w:eastAsia="ja-JP"/>
                                    </w:rPr>
                                    <w:t xml:space="preserve"> the </w:t>
                                  </w:r>
                                  <w:r w:rsidR="00E21852" w:rsidRPr="005A141D">
                                    <w:rPr>
                                      <w:rStyle w:val="Style10"/>
                                      <w:rFonts w:eastAsia="Times New Roman" w:cstheme="majorHAnsi"/>
                                      <w:caps w:val="0"/>
                                      <w:kern w:val="28"/>
                                      <w:szCs w:val="48"/>
                                      <w:lang w:val="en-US" w:eastAsia="ja-JP"/>
                                    </w:rPr>
                                    <w:t xml:space="preserve">procedures, formats and templates for the disclosure by insurance and reinsurance undertakings of their report on their solvency and financial condition </w:t>
                                  </w:r>
                                  <w:r w:rsidR="005A141D" w:rsidRPr="005A141D">
                                    <w:rPr>
                                      <w:rStyle w:val="Style10"/>
                                      <w:rFonts w:eastAsia="Times New Roman" w:cstheme="majorHAnsi"/>
                                      <w:caps w:val="0"/>
                                      <w:kern w:val="28"/>
                                      <w:szCs w:val="48"/>
                                      <w:lang w:val="en-US" w:eastAsia="ja-JP"/>
                                    </w:rPr>
                                    <w:t>and repealing Implementing Regulation (EU) 2023/895</w:t>
                                  </w:r>
                                </w:sdtContent>
                              </w:sdt>
                            </w:p>
                            <w:p w14:paraId="66F44059" w14:textId="77777777" w:rsidR="002E0612" w:rsidRPr="005A141D" w:rsidRDefault="002E0612" w:rsidP="002E0612">
                              <w:pPr>
                                <w:spacing w:before="160" w:after="160" w:line="288" w:lineRule="auto"/>
                                <w:rPr>
                                  <w:rStyle w:val="Style10"/>
                                  <w:rFonts w:eastAsia="Times New Roman" w:cstheme="majorHAnsi"/>
                                  <w:kern w:val="28"/>
                                  <w:szCs w:val="48"/>
                                  <w:lang w:val="en-US"/>
                                </w:rPr>
                              </w:pPr>
                            </w:p>
                            <w:p w14:paraId="43558A2C" w14:textId="77777777" w:rsidR="002E0612" w:rsidRPr="005A141D" w:rsidRDefault="002E0612" w:rsidP="002E0612">
                              <w:pPr>
                                <w:spacing w:before="160" w:after="160" w:line="288" w:lineRule="auto"/>
                                <w:rPr>
                                  <w:rStyle w:val="Style10"/>
                                  <w:rFonts w:eastAsia="Times New Roman" w:cstheme="majorHAnsi"/>
                                  <w:kern w:val="28"/>
                                  <w:szCs w:val="48"/>
                                  <w:lang w:val="en-US"/>
                                </w:rPr>
                              </w:pPr>
                            </w:p>
                            <w:p w14:paraId="43A28CC8" w14:textId="77777777" w:rsidR="002E0612" w:rsidRPr="005A141D" w:rsidRDefault="002E0612" w:rsidP="002E0612">
                              <w:pPr>
                                <w:spacing w:before="160" w:after="160" w:line="288" w:lineRule="auto"/>
                                <w:rPr>
                                  <w:rStyle w:val="Style10"/>
                                  <w:rFonts w:eastAsia="Times New Roman" w:cstheme="majorHAnsi"/>
                                  <w:kern w:val="28"/>
                                  <w:szCs w:val="48"/>
                                  <w:lang w:val="en-US"/>
                                </w:rPr>
                              </w:pPr>
                            </w:p>
                            <w:p w14:paraId="4DFFA37B" w14:textId="77777777" w:rsidR="002E0612" w:rsidRPr="005A141D" w:rsidRDefault="002E0612" w:rsidP="002E0612">
                              <w:pPr>
                                <w:spacing w:before="160" w:after="160" w:line="288" w:lineRule="auto"/>
                                <w:rPr>
                                  <w:rStyle w:val="Style10"/>
                                  <w:rFonts w:eastAsia="Times New Roman" w:cstheme="majorHAnsi"/>
                                  <w:kern w:val="28"/>
                                  <w:szCs w:val="48"/>
                                  <w:lang w:val="en-US"/>
                                </w:rPr>
                              </w:pPr>
                            </w:p>
                            <w:p w14:paraId="632F82D1" w14:textId="77777777" w:rsidR="002E0612" w:rsidRPr="005A141D" w:rsidRDefault="002E0612" w:rsidP="002E0612">
                              <w:pPr>
                                <w:spacing w:before="0" w:after="0"/>
                                <w:jc w:val="left"/>
                                <w:rPr>
                                  <w:rStyle w:val="Style10"/>
                                  <w:rFonts w:eastAsia="Times New Roman" w:cstheme="majorHAnsi"/>
                                  <w:kern w:val="28"/>
                                  <w:szCs w:val="48"/>
                                  <w:lang w:val="en-US"/>
                                </w:rPr>
                              </w:pPr>
                            </w:p>
                          </w:tc>
                        </w:tr>
                        <w:tr w:rsidR="002E0612" w:rsidRPr="002E0612" w14:paraId="221086CE" w14:textId="77777777" w:rsidTr="00F8111D">
                          <w:trPr>
                            <w:trHeight w:hRule="exact" w:val="1887"/>
                            <w:trPrChange w:id="31" w:author="Author">
                              <w:trPr>
                                <w:gridBefore w:val="2"/>
                                <w:trHeight w:hRule="exact" w:val="1629"/>
                              </w:trPr>
                            </w:trPrChange>
                          </w:trPr>
                          <w:tc>
                            <w:tcPr>
                              <w:tcW w:w="2616" w:type="dxa"/>
                              <w:tcPrChange w:id="32" w:author="Author">
                                <w:tcPr>
                                  <w:tcW w:w="2438" w:type="dxa"/>
                                </w:tcPr>
                              </w:tcPrChange>
                            </w:tcPr>
                            <w:p w14:paraId="7E59CE45" w14:textId="77777777" w:rsidR="002E0612" w:rsidRPr="002E0612" w:rsidRDefault="002E0612" w:rsidP="002E0612">
                              <w:pPr>
                                <w:spacing w:before="160" w:after="160" w:line="288" w:lineRule="auto"/>
                                <w:jc w:val="left"/>
                                <w:rPr>
                                  <w:rFonts w:ascii="Calibri" w:hAnsi="Calibri"/>
                                  <w:color w:val="000000"/>
                                  <w:kern w:val="20"/>
                                  <w:sz w:val="22"/>
                                  <w:lang w:eastAsia="ja-JP"/>
                                </w:rPr>
                              </w:pPr>
                            </w:p>
                          </w:tc>
                          <w:tc>
                            <w:tcPr>
                              <w:tcW w:w="8644" w:type="dxa"/>
                              <w:shd w:val="clear" w:color="auto" w:fill="auto"/>
                              <w:tcMar>
                                <w:left w:w="284" w:type="dxa"/>
                                <w:right w:w="0" w:type="dxa"/>
                              </w:tcMar>
                              <w:tcPrChange w:id="33" w:author="Author">
                                <w:tcPr>
                                  <w:tcW w:w="8053" w:type="dxa"/>
                                  <w:gridSpan w:val="2"/>
                                  <w:shd w:val="clear" w:color="auto" w:fill="auto"/>
                                  <w:tcMar>
                                    <w:left w:w="284" w:type="dxa"/>
                                    <w:right w:w="0" w:type="dxa"/>
                                  </w:tcMar>
                                </w:tcPr>
                              </w:tcPrChange>
                            </w:tcPr>
                            <w:p w14:paraId="1DCF5956" w14:textId="1FA79E98" w:rsidR="002E0612" w:rsidRDefault="002E0612" w:rsidP="002E0612">
                              <w:pPr>
                                <w:spacing w:before="0" w:after="0"/>
                                <w:jc w:val="left"/>
                                <w:rPr>
                                  <w:rFonts w:ascii="Calibri" w:hAnsi="Calibri"/>
                                  <w:color w:val="FFFFFF"/>
                                  <w:kern w:val="20"/>
                                  <w:sz w:val="26"/>
                                  <w:szCs w:val="26"/>
                                  <w:lang w:eastAsia="ja-JP"/>
                                </w:rPr>
                              </w:pPr>
                            </w:p>
                            <w:p w14:paraId="676BDF75" w14:textId="77777777" w:rsidR="00E21852" w:rsidRDefault="00E21852" w:rsidP="002E0612">
                              <w:pPr>
                                <w:spacing w:before="0" w:after="0"/>
                                <w:jc w:val="left"/>
                                <w:rPr>
                                  <w:ins w:id="34" w:author="Author"/>
                                  <w:rFonts w:ascii="Calibri" w:hAnsi="Calibri"/>
                                  <w:color w:val="FFFFFF"/>
                                  <w:kern w:val="20"/>
                                  <w:sz w:val="26"/>
                                  <w:szCs w:val="26"/>
                                  <w:lang w:eastAsia="ja-JP"/>
                                </w:rPr>
                              </w:pPr>
                            </w:p>
                            <w:p w14:paraId="37C03C9A" w14:textId="77777777" w:rsidR="005A141D" w:rsidRDefault="005A141D" w:rsidP="002E0612">
                              <w:pPr>
                                <w:spacing w:before="0" w:after="0"/>
                                <w:jc w:val="left"/>
                                <w:rPr>
                                  <w:ins w:id="35" w:author="Author"/>
                                  <w:rFonts w:ascii="Calibri" w:hAnsi="Calibri"/>
                                  <w:color w:val="FFFFFF"/>
                                  <w:kern w:val="20"/>
                                  <w:sz w:val="26"/>
                                  <w:szCs w:val="26"/>
                                  <w:lang w:eastAsia="ja-JP"/>
                                </w:rPr>
                              </w:pPr>
                            </w:p>
                            <w:p w14:paraId="111FB8DC" w14:textId="77777777" w:rsidR="005A141D" w:rsidRPr="002E0612" w:rsidRDefault="005A141D" w:rsidP="002E0612">
                              <w:pPr>
                                <w:spacing w:before="0" w:after="0"/>
                                <w:jc w:val="left"/>
                                <w:rPr>
                                  <w:rFonts w:ascii="Calibri" w:hAnsi="Calibri"/>
                                  <w:color w:val="FFFFFF"/>
                                  <w:kern w:val="20"/>
                                  <w:sz w:val="26"/>
                                  <w:szCs w:val="26"/>
                                  <w:lang w:eastAsia="ja-JP"/>
                                </w:rPr>
                              </w:pPr>
                            </w:p>
                            <w:p w14:paraId="36A2EBF2" w14:textId="563D05AF" w:rsidR="002E0612" w:rsidRPr="002E0612" w:rsidRDefault="00AD0359" w:rsidP="002E0612">
                              <w:pPr>
                                <w:spacing w:before="0" w:after="0"/>
                                <w:jc w:val="left"/>
                                <w:rPr>
                                  <w:rFonts w:ascii="Calibri" w:hAnsi="Calibri"/>
                                  <w:caps/>
                                  <w:color w:val="FFFFFF"/>
                                  <w:kern w:val="20"/>
                                  <w:sz w:val="26"/>
                                  <w:szCs w:val="26"/>
                                  <w:shd w:val="clear" w:color="auto" w:fill="5C87B1"/>
                                  <w:lang w:val="en-US" w:eastAsia="ja-JP"/>
                                </w:rPr>
                              </w:pPr>
                              <w:sdt>
                                <w:sdtPr>
                                  <w:rPr>
                                    <w:rFonts w:ascii="Calibri" w:hAnsi="Calibri"/>
                                    <w:b/>
                                    <w:caps/>
                                    <w:color w:val="FFFFFF"/>
                                    <w:kern w:val="20"/>
                                    <w:sz w:val="26"/>
                                    <w:szCs w:val="26"/>
                                    <w:shd w:val="clear" w:color="auto" w:fill="5C87B1"/>
                                    <w:lang w:val="en-US" w:eastAsia="ja-JP"/>
                                  </w:rPr>
                                  <w:alias w:val="Confidentiality Level"/>
                                  <w:tag w:val="ERIS_ConfidentialityLevel"/>
                                  <w:id w:val="783312811"/>
                                  <w:placeholder>
                                    <w:docPart w:val="734129E0656F42D09290CFFFCA4EA447"/>
                                  </w:placeholder>
                                  <w:dropDownList>
                                    <w:listItem w:value="[Confidentiality Level]"/>
                                  </w:dropDownList>
                                </w:sdtPr>
                                <w:sdtEndPr/>
                                <w:sdtContent>
                                  <w:r w:rsidR="002E0612" w:rsidRPr="002E0612">
                                    <w:rPr>
                                      <w:rFonts w:ascii="Calibri" w:hAnsi="Calibri"/>
                                      <w:caps/>
                                      <w:color w:val="FFFFFF"/>
                                      <w:kern w:val="20"/>
                                      <w:sz w:val="26"/>
                                      <w:szCs w:val="26"/>
                                      <w:shd w:val="clear" w:color="auto" w:fill="5C87B1"/>
                                      <w:lang w:val="en-US" w:eastAsia="ja-JP"/>
                                    </w:rPr>
                                    <w:t>EIOPA Regular Use</w:t>
                                  </w:r>
                                </w:sdtContent>
                              </w:sdt>
                              <w:customXmlDelRangeStart w:id="36" w:author="Author"/>
                              <w:sdt>
                                <w:sdtPr>
                                  <w:rPr>
                                    <w:rFonts w:ascii="Calibri" w:hAnsi="Calibri"/>
                                    <w:caps/>
                                    <w:color w:val="FFFFFF"/>
                                    <w:kern w:val="20"/>
                                    <w:sz w:val="26"/>
                                    <w:szCs w:val="26"/>
                                    <w:shd w:val="clear" w:color="auto" w:fill="5C87B1"/>
                                    <w:lang w:val="en-US" w:eastAsia="ja-JP"/>
                                  </w:rPr>
                                  <w:alias w:val="Additional Markings"/>
                                  <w:tag w:val="ERIS_AdditionalMarkings"/>
                                  <w:id w:val="1666977172"/>
                                  <w:placeholder>
                                    <w:docPart w:val="49F2653496D34A64A1A92641BEE7D331"/>
                                  </w:placeholder>
                                  <w:comboBox>
                                    <w:listItem w:value="[Additional Markings]"/>
                                  </w:comboBox>
                                </w:sdtPr>
                                <w:sdtEndPr/>
                                <w:sdtContent>
                                  <w:customXmlDelRangeEnd w:id="36"/>
                                  <w:customXmlDelRangeStart w:id="37" w:author="Author"/>
                                </w:sdtContent>
                              </w:sdt>
                              <w:customXmlDelRangeEnd w:id="37"/>
                            </w:p>
                            <w:p w14:paraId="44E1B604" w14:textId="04321DBD" w:rsidR="002E0612" w:rsidRPr="002E0612" w:rsidRDefault="005D0D0D" w:rsidP="002E0612">
                              <w:pPr>
                                <w:spacing w:before="0" w:after="0" w:line="288" w:lineRule="auto"/>
                                <w:jc w:val="left"/>
                                <w:rPr>
                                  <w:rFonts w:ascii="Calibri" w:hAnsi="Calibri"/>
                                  <w:color w:val="000000"/>
                                  <w:kern w:val="20"/>
                                  <w:sz w:val="22"/>
                                  <w:lang w:val="en-US" w:eastAsia="ja-JP"/>
                                </w:rPr>
                              </w:pPr>
                              <w:r w:rsidRPr="005D0D0D">
                                <w:rPr>
                                  <w:rFonts w:ascii="Calibri" w:hAnsi="Calibri"/>
                                  <w:color w:val="FFFFFF"/>
                                  <w:kern w:val="20"/>
                                  <w:sz w:val="26"/>
                                  <w:szCs w:val="26"/>
                                  <w:lang w:val="en-US" w:eastAsia="ja-JP"/>
                                </w:rPr>
                                <w:t>EIOPA-BoS-25-237</w:t>
                              </w:r>
                            </w:p>
                          </w:tc>
                        </w:tr>
                      </w:tbl>
                      <w:p w14:paraId="624E5645" w14:textId="77777777" w:rsidR="002E0612" w:rsidRPr="00287AAE" w:rsidRDefault="002E0612" w:rsidP="002E0612">
                        <w:pPr>
                          <w:pStyle w:val="Title"/>
                        </w:pPr>
                      </w:p>
                    </w:txbxContent>
                  </v:textbox>
                  <w10:wrap anchorx="page" anchory="page"/>
                  <w10:anchorlock/>
                </v:rect>
              </w:pict>
            </mc:Fallback>
          </mc:AlternateContent>
        </w:r>
        <w:r w:rsidRPr="002E0612">
          <w:rPr>
            <w:rFonts w:ascii="Calibri" w:eastAsia="Cambria" w:hAnsi="Calibri"/>
            <w:noProof/>
            <w:color w:val="000000"/>
            <w:kern w:val="20"/>
            <w:sz w:val="12"/>
            <w:szCs w:val="20"/>
            <w:lang w:eastAsia="en-GB"/>
          </w:rPr>
          <w:drawing>
            <wp:anchor distT="0" distB="0" distL="114300" distR="114300" simplePos="0" relativeHeight="251658752" behindDoc="1" locked="1" layoutInCell="1" allowOverlap="1" wp14:anchorId="1E4B5040" wp14:editId="3EF8D6B0">
              <wp:simplePos x="0" y="0"/>
              <wp:positionH relativeFrom="column">
                <wp:posOffset>4371975</wp:posOffset>
              </wp:positionH>
              <wp:positionV relativeFrom="bottomMargin">
                <wp:posOffset>-247015</wp:posOffset>
              </wp:positionV>
              <wp:extent cx="2159635" cy="691515"/>
              <wp:effectExtent l="0" t="0" r="0" b="0"/>
              <wp:wrapNone/>
              <wp:docPr id="1347758604" name="Picture 1347758604"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758604" name="Picture 1347758604" descr="A black and white logo&#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59635" cy="691515"/>
                      </a:xfrm>
                      <a:prstGeom prst="rect">
                        <a:avLst/>
                      </a:prstGeom>
                      <a:extLst>
                        <a:ext uri="{FAA26D3D-D897-4be2-8F04-BA451C77F1D7}">
                          <ma14:placeholder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ins>
    </w:p>
    <w:p w14:paraId="7C88E6AA" w14:textId="77777777" w:rsidR="001514C7" w:rsidRDefault="001514C7" w:rsidP="001514C7">
      <w:pPr>
        <w:pStyle w:val="Pagedecouverture"/>
        <w:jc w:val="center"/>
      </w:pPr>
    </w:p>
    <w:p w14:paraId="10D57FB1" w14:textId="4D6D640F" w:rsidR="001514C7" w:rsidRPr="00925030" w:rsidRDefault="001514C7" w:rsidP="001514C7">
      <w:pPr>
        <w:pStyle w:val="Typedudocument"/>
        <w:rPr>
          <w:b w:val="0"/>
          <w:bCs/>
          <w:color w:val="FF0000"/>
        </w:rPr>
      </w:pPr>
      <w:r w:rsidRPr="00925030">
        <w:rPr>
          <w:b w:val="0"/>
          <w:bCs/>
          <w:color w:val="FF0000"/>
        </w:rPr>
        <w:t>Disclaimer: Although EIOPA is proposing to issue a new legal act, repealing the ITS 2023/89</w:t>
      </w:r>
      <w:r>
        <w:rPr>
          <w:b w:val="0"/>
          <w:bCs/>
          <w:color w:val="FF0000"/>
        </w:rPr>
        <w:t xml:space="preserve">5 </w:t>
      </w:r>
      <w:r w:rsidRPr="00925030">
        <w:rPr>
          <w:b w:val="0"/>
          <w:bCs/>
          <w:color w:val="FF0000"/>
        </w:rPr>
        <w:t>the text of the new legal act is largely based on the current legal text and therefore the text is presented in track changes to show the new drafting</w:t>
      </w:r>
    </w:p>
    <w:p w14:paraId="69906803" w14:textId="77777777" w:rsidR="001514C7" w:rsidRDefault="001514C7" w:rsidP="001514C7">
      <w:pPr>
        <w:pStyle w:val="Typedudocument"/>
      </w:pPr>
    </w:p>
    <w:p w14:paraId="225ACF75" w14:textId="77777777" w:rsidR="001514C7" w:rsidRDefault="001514C7" w:rsidP="001514C7">
      <w:pPr>
        <w:pStyle w:val="Pagedecouverture"/>
        <w:jc w:val="center"/>
      </w:pPr>
    </w:p>
    <w:p w14:paraId="4F80B2C3" w14:textId="2B060E2E" w:rsidR="00E27A72" w:rsidRPr="00CF2377" w:rsidRDefault="002E0612" w:rsidP="001514C7">
      <w:pPr>
        <w:pStyle w:val="Pagedecouverture"/>
        <w:jc w:val="center"/>
      </w:pPr>
      <w:ins w:id="38" w:author="Author">
        <w:r w:rsidRPr="00C74905">
          <w:rPr>
            <w:noProof/>
            <w:sz w:val="12"/>
            <w:lang w:eastAsia="en-GB"/>
          </w:rPr>
          <w:drawing>
            <wp:anchor distT="0" distB="0" distL="114300" distR="114300" simplePos="0" relativeHeight="251653632" behindDoc="1" locked="1" layoutInCell="1" allowOverlap="1" wp14:anchorId="1014B1AC" wp14:editId="5E38AAAF">
              <wp:simplePos x="0" y="0"/>
              <wp:positionH relativeFrom="column">
                <wp:posOffset>285750</wp:posOffset>
              </wp:positionH>
              <wp:positionV relativeFrom="bottomMargin">
                <wp:posOffset>-15525750</wp:posOffset>
              </wp:positionV>
              <wp:extent cx="2159635" cy="691515"/>
              <wp:effectExtent l="0" t="0" r="0" b="0"/>
              <wp:wrapNone/>
              <wp:docPr id="8" name="Picture 8" descr="A black and whit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ack and white logo&#10;&#10;AI-generated content may be incorrect."/>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159635" cy="691515"/>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ins>
      <w:r w:rsidR="004E5A3E" w:rsidRPr="004E5A3E">
        <w:t>COMMISSION IMPLEMENTING REGULATION (EU) …/...</w:t>
      </w:r>
    </w:p>
    <w:p w14:paraId="23FB022F" w14:textId="446A1CFD" w:rsidR="00F326FE" w:rsidRDefault="004E5A3E" w:rsidP="004E5A3E">
      <w:pPr>
        <w:pStyle w:val="Datedadoption"/>
      </w:pPr>
      <w:r w:rsidRPr="004E5A3E">
        <w:t xml:space="preserve">of </w:t>
      </w:r>
      <w:r w:rsidRPr="004E5A3E">
        <w:rPr>
          <w:rStyle w:val="Marker2"/>
        </w:rPr>
        <w:t>XXX</w:t>
      </w:r>
    </w:p>
    <w:p w14:paraId="76BF034D" w14:textId="576BDCC5" w:rsidR="00173E9B" w:rsidRPr="00CF2377" w:rsidRDefault="004E5A3E" w:rsidP="004E5A3E">
      <w:pPr>
        <w:pStyle w:val="Titreobjet"/>
      </w:pPr>
      <w:r w:rsidRPr="004E5A3E">
        <w:t xml:space="preserve">laying down implementing technical standards for the application of Directive 2009/138/EC of the European Parliament and the Council </w:t>
      </w:r>
      <w:proofErr w:type="gramStart"/>
      <w:r w:rsidRPr="004E5A3E">
        <w:t>with regard to</w:t>
      </w:r>
      <w:proofErr w:type="gramEnd"/>
      <w:r w:rsidRPr="004E5A3E">
        <w:t xml:space="preserve"> the procedures, formats and templates for the disclosure by insurance and reinsurance undertakings of their report on their solvency and financial condition and repealing Implementing Regulation (EU) 20</w:t>
      </w:r>
      <w:r w:rsidR="00E22422">
        <w:t>23</w:t>
      </w:r>
      <w:r w:rsidRPr="004E5A3E">
        <w:t>/</w:t>
      </w:r>
      <w:r w:rsidR="00E22422">
        <w:t>895</w:t>
      </w:r>
    </w:p>
    <w:p w14:paraId="18EE9603" w14:textId="60372257" w:rsidR="00D9611A" w:rsidRPr="00CF2377" w:rsidRDefault="004E5A3E" w:rsidP="004E5A3E">
      <w:pPr>
        <w:pStyle w:val="IntrtEEE"/>
      </w:pPr>
      <w:r w:rsidRPr="004E5A3E">
        <w:t>(Text with EEA relevance)</w:t>
      </w:r>
    </w:p>
    <w:p w14:paraId="13FDC071" w14:textId="77777777" w:rsidR="00D9611A" w:rsidRPr="00CF2377" w:rsidRDefault="00D9611A" w:rsidP="00E6519B">
      <w:pPr>
        <w:pStyle w:val="Institutionquiagit"/>
      </w:pPr>
      <w:r w:rsidRPr="00CF2377">
        <w:t>THE EUROPEAN COMMISSION,</w:t>
      </w:r>
    </w:p>
    <w:p w14:paraId="08CC703E" w14:textId="77777777" w:rsidR="00D9611A" w:rsidRPr="00CF2377" w:rsidRDefault="00D9611A" w:rsidP="00E6519B">
      <w:r w:rsidRPr="00CF2377">
        <w:rPr>
          <w:color w:val="000000"/>
        </w:rPr>
        <w:t>Having regard to the Treaty on the Functioning of the European Union</w:t>
      </w:r>
      <w:r w:rsidRPr="00CF2377">
        <w:t>,</w:t>
      </w:r>
    </w:p>
    <w:p w14:paraId="25FAAF0D" w14:textId="5658423E" w:rsidR="00D9611A" w:rsidRPr="00CF2377" w:rsidRDefault="00D9611A" w:rsidP="00E6519B">
      <w:r w:rsidRPr="00CF2377">
        <w:t xml:space="preserve">Having regard to </w:t>
      </w:r>
      <w:r w:rsidRPr="00CF2377">
        <w:rPr>
          <w:color w:val="000000"/>
        </w:rPr>
        <w:t>Directive 2009/138/EC of the European Parliament and of the Council of 25</w:t>
      </w:r>
      <w:r w:rsidR="008E4892" w:rsidRPr="00CF2377">
        <w:rPr>
          <w:color w:val="000000"/>
        </w:rPr>
        <w:t> </w:t>
      </w:r>
      <w:r w:rsidRPr="00CF2377">
        <w:rPr>
          <w:color w:val="000000"/>
        </w:rPr>
        <w:t>November 2009 on the taking up and pursuit of the business of Insurance and Reinsurance (Solvency II)</w:t>
      </w:r>
      <w:r w:rsidRPr="00CF2377">
        <w:rPr>
          <w:rStyle w:val="FootnoteReference"/>
          <w:lang w:eastAsia="de-DE"/>
        </w:rPr>
        <w:footnoteReference w:id="1"/>
      </w:r>
      <w:r w:rsidRPr="00CF2377">
        <w:rPr>
          <w:color w:val="000000"/>
        </w:rPr>
        <w:t xml:space="preserve">, and </w:t>
      </w:r>
      <w:proofErr w:type="gramStart"/>
      <w:r w:rsidRPr="00CF2377">
        <w:rPr>
          <w:color w:val="000000"/>
        </w:rPr>
        <w:t>in particular Article</w:t>
      </w:r>
      <w:proofErr w:type="gramEnd"/>
      <w:r w:rsidRPr="00CF2377">
        <w:rPr>
          <w:color w:val="000000"/>
        </w:rPr>
        <w:t xml:space="preserve"> 56</w:t>
      </w:r>
      <w:r w:rsidR="00C64934">
        <w:rPr>
          <w:color w:val="000000"/>
        </w:rPr>
        <w:t xml:space="preserve">, </w:t>
      </w:r>
      <w:r w:rsidR="00905826">
        <w:rPr>
          <w:color w:val="000000"/>
        </w:rPr>
        <w:t xml:space="preserve">fourth </w:t>
      </w:r>
      <w:r w:rsidR="00C64934">
        <w:rPr>
          <w:color w:val="000000"/>
        </w:rPr>
        <w:t>paragraph</w:t>
      </w:r>
      <w:r w:rsidR="00C64934" w:rsidRPr="00E7588B">
        <w:rPr>
          <w:color w:val="000000"/>
        </w:rPr>
        <w:t>,</w:t>
      </w:r>
      <w:r w:rsidR="003F728A" w:rsidRPr="00E7588B">
        <w:rPr>
          <w:color w:val="000000"/>
        </w:rPr>
        <w:t xml:space="preserve"> and Article 256 (5)</w:t>
      </w:r>
      <w:r w:rsidRPr="00E7588B">
        <w:t xml:space="preserve"> thereof</w:t>
      </w:r>
      <w:r w:rsidRPr="00CF2377">
        <w:t>,</w:t>
      </w:r>
    </w:p>
    <w:p w14:paraId="1D1A45DD" w14:textId="77777777" w:rsidR="00D9611A" w:rsidRPr="00CF2377" w:rsidRDefault="00D9611A" w:rsidP="00E6519B">
      <w:r w:rsidRPr="00CF2377">
        <w:t>Whereas:</w:t>
      </w:r>
    </w:p>
    <w:p w14:paraId="2D9EE97E" w14:textId="1C4D1A6A" w:rsidR="004046DC" w:rsidRPr="00552D32" w:rsidRDefault="007110D4" w:rsidP="002D6C44">
      <w:pPr>
        <w:pStyle w:val="Considrant"/>
        <w:numPr>
          <w:ilvl w:val="0"/>
          <w:numId w:val="2"/>
        </w:numPr>
      </w:pPr>
      <w:r w:rsidRPr="00CF2377">
        <w:t>Commission Implementing Regulation (EU) 20</w:t>
      </w:r>
      <w:ins w:id="39" w:author="Author">
        <w:r w:rsidR="008C2759">
          <w:t>23</w:t>
        </w:r>
      </w:ins>
      <w:del w:id="40" w:author="Author">
        <w:r w:rsidRPr="00CF2377" w:rsidDel="008C2759">
          <w:delText>15</w:delText>
        </w:r>
      </w:del>
      <w:r w:rsidRPr="00CF2377">
        <w:t>/</w:t>
      </w:r>
      <w:ins w:id="41" w:author="Author">
        <w:r w:rsidR="008C2759">
          <w:t>895</w:t>
        </w:r>
      </w:ins>
      <w:del w:id="42" w:author="Author">
        <w:r w:rsidRPr="00CF2377" w:rsidDel="008C2759">
          <w:delText>2452</w:delText>
        </w:r>
      </w:del>
      <w:r>
        <w:rPr>
          <w:rStyle w:val="FootnoteReference"/>
          <w:lang w:eastAsia="de-DE"/>
        </w:rPr>
        <w:footnoteReference w:id="2"/>
      </w:r>
      <w:r w:rsidRPr="00CF2377">
        <w:t xml:space="preserve"> </w:t>
      </w:r>
      <w:r w:rsidR="002D6C44">
        <w:t xml:space="preserve">specifies the procedures, formats and </w:t>
      </w:r>
      <w:r w:rsidR="00E04E48" w:rsidRPr="00E04E48">
        <w:t xml:space="preserve">templates for the </w:t>
      </w:r>
      <w:r w:rsidR="002D6C44">
        <w:t xml:space="preserve">public </w:t>
      </w:r>
      <w:r w:rsidR="00E04E48" w:rsidRPr="00E04E48">
        <w:t xml:space="preserve">disclosure </w:t>
      </w:r>
      <w:r w:rsidR="002D6C44">
        <w:t xml:space="preserve">by </w:t>
      </w:r>
      <w:r w:rsidR="002D6C44" w:rsidRPr="002D6C44">
        <w:t>insurance and reinsurance undertakings</w:t>
      </w:r>
      <w:r w:rsidR="002D6C44">
        <w:t xml:space="preserve"> </w:t>
      </w:r>
      <w:r w:rsidR="00E04E48" w:rsidRPr="00E04E48">
        <w:t xml:space="preserve">of </w:t>
      </w:r>
      <w:r w:rsidR="002D6C44">
        <w:t xml:space="preserve">their </w:t>
      </w:r>
      <w:r w:rsidR="002D6C44" w:rsidRPr="002D6C44">
        <w:t>report on their solvency and financial condition</w:t>
      </w:r>
      <w:r w:rsidR="002D6C44">
        <w:t xml:space="preserve">, as referred to in Article 51 of </w:t>
      </w:r>
      <w:r w:rsidR="002D6C44">
        <w:rPr>
          <w:color w:val="000000"/>
        </w:rPr>
        <w:t>Directive 2009/138/EC.</w:t>
      </w:r>
    </w:p>
    <w:p w14:paraId="1F17BE72" w14:textId="11EAC363" w:rsidR="008902CD" w:rsidRDefault="008902CD" w:rsidP="008902CD">
      <w:pPr>
        <w:pStyle w:val="Considrant"/>
        <w:numPr>
          <w:ilvl w:val="0"/>
          <w:numId w:val="2"/>
        </w:numPr>
      </w:pPr>
      <w:r w:rsidRPr="006F7562">
        <w:t xml:space="preserve">The disclosure of information is </w:t>
      </w:r>
      <w:r>
        <w:t xml:space="preserve">an </w:t>
      </w:r>
      <w:r w:rsidRPr="006F7562">
        <w:t>essential</w:t>
      </w:r>
      <w:r>
        <w:t xml:space="preserve"> prerequisite </w:t>
      </w:r>
      <w:ins w:id="46" w:author="Author">
        <w:r w:rsidR="00D43141">
          <w:t>to address the information needs of policyholders and beneficiaries on the one hand</w:t>
        </w:r>
        <w:r w:rsidR="0064486A">
          <w:t>,</w:t>
        </w:r>
        <w:r w:rsidR="00D43141">
          <w:t xml:space="preserve"> and </w:t>
        </w:r>
        <w:r w:rsidR="0064486A">
          <w:t xml:space="preserve">analysts and other </w:t>
        </w:r>
        <w:r w:rsidR="00D43141">
          <w:t xml:space="preserve">market professionals on the other hand. </w:t>
        </w:r>
      </w:ins>
      <w:del w:id="47" w:author="Author">
        <w:r w:rsidDel="00D43141">
          <w:delText>for policyholder protection</w:delText>
        </w:r>
      </w:del>
      <w:r>
        <w:t xml:space="preserve">. </w:t>
      </w:r>
      <w:r w:rsidRPr="00601E92">
        <w:t>Alignment</w:t>
      </w:r>
      <w:r w:rsidRPr="006F7562">
        <w:t xml:space="preserve"> </w:t>
      </w:r>
      <w:r>
        <w:t>between reporting and disclosure</w:t>
      </w:r>
      <w:r w:rsidRPr="006F7562">
        <w:t xml:space="preserve"> requirements </w:t>
      </w:r>
      <w:r>
        <w:t>should foster</w:t>
      </w:r>
      <w:r w:rsidRPr="006F7562">
        <w:t xml:space="preserve"> </w:t>
      </w:r>
      <w:ins w:id="48" w:author="Author">
        <w:r w:rsidR="005A0382">
          <w:t>both</w:t>
        </w:r>
        <w:r w:rsidR="001A0BB6">
          <w:t xml:space="preserve"> </w:t>
        </w:r>
      </w:ins>
      <w:r w:rsidRPr="006F7562">
        <w:t xml:space="preserve">policyholder </w:t>
      </w:r>
      <w:proofErr w:type="gramStart"/>
      <w:r w:rsidRPr="006F7562">
        <w:t>protection</w:t>
      </w:r>
      <w:ins w:id="49" w:author="Author">
        <w:r w:rsidR="001A0BB6">
          <w:t xml:space="preserve">, </w:t>
        </w:r>
      </w:ins>
      <w:r w:rsidRPr="006F7562">
        <w:t xml:space="preserve"> </w:t>
      </w:r>
      <w:ins w:id="50" w:author="Author">
        <w:r w:rsidR="001A0BB6">
          <w:t>and</w:t>
        </w:r>
        <w:proofErr w:type="gramEnd"/>
        <w:r w:rsidR="001A0BB6">
          <w:t xml:space="preserve"> </w:t>
        </w:r>
      </w:ins>
      <w:del w:id="51" w:author="Author">
        <w:r w:rsidRPr="006F7562" w:rsidDel="001A0BB6">
          <w:delText>as well</w:delText>
        </w:r>
      </w:del>
      <w:r w:rsidRPr="006F7562">
        <w:t xml:space="preserve"> </w:t>
      </w:r>
      <w:del w:id="52" w:author="Author">
        <w:r w:rsidRPr="006F7562" w:rsidDel="001A0BB6">
          <w:delText xml:space="preserve">as </w:delText>
        </w:r>
      </w:del>
      <w:r w:rsidRPr="006F7562">
        <w:t>risk-based supervision. To th</w:t>
      </w:r>
      <w:r w:rsidR="00905826">
        <w:t>at</w:t>
      </w:r>
      <w:r w:rsidRPr="006F7562">
        <w:t xml:space="preserve"> end, </w:t>
      </w:r>
      <w:r>
        <w:t xml:space="preserve">changes to </w:t>
      </w:r>
      <w:ins w:id="53" w:author="Author">
        <w:r w:rsidR="00EE106C">
          <w:t xml:space="preserve">information on long-term guarantee measures and other areas in the context of </w:t>
        </w:r>
      </w:ins>
      <w:del w:id="54" w:author="Author">
        <w:r w:rsidDel="00EE106C">
          <w:delText xml:space="preserve">cross-border </w:delText>
        </w:r>
        <w:r w:rsidDel="00EE106C">
          <w:lastRenderedPageBreak/>
          <w:delText xml:space="preserve">information and other areas in the context of updates to </w:delText>
        </w:r>
      </w:del>
      <w:ins w:id="55" w:author="Author">
        <w:r w:rsidR="005A0382">
          <w:t xml:space="preserve">updates to </w:t>
        </w:r>
      </w:ins>
      <w:r>
        <w:t>the reporting requirements should also be reflected</w:t>
      </w:r>
      <w:r w:rsidRPr="00EE7B8D">
        <w:t xml:space="preserve"> </w:t>
      </w:r>
      <w:r>
        <w:t>in the disclosure requirements.</w:t>
      </w:r>
    </w:p>
    <w:p w14:paraId="1FC167AD" w14:textId="158B81FD" w:rsidR="008902CD" w:rsidRPr="008902CD" w:rsidRDefault="008902CD" w:rsidP="004F13FE">
      <w:pPr>
        <w:pStyle w:val="Considrant"/>
        <w:numPr>
          <w:ilvl w:val="0"/>
          <w:numId w:val="2"/>
        </w:numPr>
      </w:pPr>
      <w:del w:id="56" w:author="Author">
        <w:r w:rsidRPr="008902CD" w:rsidDel="00956931">
          <w:delText xml:space="preserve">To improve quality, comparability and the readability of the disclosed information, </w:delText>
        </w:r>
        <w:r w:rsidR="004F13FE" w:rsidDel="00956931">
          <w:delText xml:space="preserve">the </w:delText>
        </w:r>
        <w:r w:rsidRPr="008902CD" w:rsidDel="00956931">
          <w:delText xml:space="preserve">templates </w:delText>
        </w:r>
        <w:r w:rsidR="004F13FE" w:rsidDel="00956931">
          <w:delText xml:space="preserve">laid down in </w:delText>
        </w:r>
        <w:r w:rsidR="004F13FE" w:rsidRPr="004F13FE" w:rsidDel="00956931">
          <w:delText>Implementing Regulation (EU) 2015/2452</w:delText>
        </w:r>
        <w:r w:rsidR="004F13FE" w:rsidDel="00956931">
          <w:delText xml:space="preserve"> </w:delText>
        </w:r>
        <w:r w:rsidRPr="008902CD" w:rsidDel="00956931">
          <w:delText xml:space="preserve">concerning the solvency capital requirement </w:delText>
        </w:r>
        <w:r w:rsidR="004F13FE" w:rsidDel="00956931">
          <w:delText>should be</w:delText>
        </w:r>
        <w:r w:rsidR="003A1760" w:rsidDel="00956931">
          <w:delText xml:space="preserve"> updated</w:delText>
        </w:r>
        <w:r w:rsidRPr="008902CD" w:rsidDel="00956931">
          <w:delText>. For undertakings using partial or full internal models to calculate their solvency capital requirements</w:delText>
        </w:r>
        <w:r w:rsidR="004F13FE" w:rsidDel="00956931">
          <w:delText>,</w:delText>
        </w:r>
        <w:r w:rsidRPr="008902CD" w:rsidDel="00956931">
          <w:delText xml:space="preserve"> those </w:delText>
        </w:r>
        <w:r w:rsidR="004F13FE" w:rsidDel="00956931">
          <w:delText xml:space="preserve">updated </w:delText>
        </w:r>
        <w:r w:rsidRPr="008902CD" w:rsidDel="00956931">
          <w:delText xml:space="preserve">templates </w:delText>
        </w:r>
        <w:r w:rsidR="004F13FE" w:rsidDel="00956931">
          <w:delText xml:space="preserve">should </w:delText>
        </w:r>
        <w:r w:rsidRPr="008902CD" w:rsidDel="00956931">
          <w:delText>display the diversification benefits between separate risk modules more comprehensively.</w:delText>
        </w:r>
      </w:del>
    </w:p>
    <w:p w14:paraId="1B72038B" w14:textId="7FFC2481" w:rsidR="002F5A45" w:rsidRPr="002F5A45" w:rsidDel="00927858" w:rsidRDefault="002F5A45" w:rsidP="00552D32">
      <w:pPr>
        <w:pStyle w:val="Considrant"/>
        <w:numPr>
          <w:ilvl w:val="0"/>
          <w:numId w:val="2"/>
        </w:numPr>
        <w:rPr>
          <w:del w:id="57" w:author="Author"/>
        </w:rPr>
      </w:pPr>
      <w:del w:id="58" w:author="Author">
        <w:r w:rsidRPr="006F7562" w:rsidDel="00927858">
          <w:delText>Disclosure requirements should not be excessively burdensome for undertakings. To th</w:delText>
        </w:r>
        <w:r w:rsidR="004F13FE" w:rsidDel="00927858">
          <w:delText>at</w:delText>
        </w:r>
        <w:r w:rsidRPr="006F7562" w:rsidDel="00927858">
          <w:delText xml:space="preserve"> end, it is necessary to specify how disclosure requirements apply in a proportionate</w:delText>
        </w:r>
      </w:del>
      <w:ins w:id="59" w:author="Author">
        <w:del w:id="60" w:author="Author">
          <w:r w:rsidR="004872F8" w:rsidDel="00927858">
            <w:delText xml:space="preserve"> for undertakings with a particular risk profile</w:delText>
          </w:r>
        </w:del>
      </w:ins>
      <w:del w:id="61" w:author="Author">
        <w:r w:rsidRPr="006F7562" w:rsidDel="00927858">
          <w:delText xml:space="preserve"> way without jeopardizing the quality of data to be provided by the undertaking</w:delText>
        </w:r>
        <w:r w:rsidDel="00927858">
          <w:delText>.</w:delText>
        </w:r>
      </w:del>
      <w:ins w:id="62" w:author="Author">
        <w:del w:id="63" w:author="Author">
          <w:r w:rsidR="00EB0143" w:rsidDel="00927858">
            <w:delText xml:space="preserve"> </w:delText>
          </w:r>
        </w:del>
      </w:ins>
    </w:p>
    <w:p w14:paraId="633C0441" w14:textId="5A377641" w:rsidR="00552D32" w:rsidRDefault="0005063C" w:rsidP="00552D32">
      <w:pPr>
        <w:pStyle w:val="Considrant"/>
        <w:numPr>
          <w:ilvl w:val="0"/>
          <w:numId w:val="2"/>
        </w:numPr>
      </w:pPr>
      <w:proofErr w:type="gramStart"/>
      <w:r w:rsidRPr="00637DDA">
        <w:t>In order to</w:t>
      </w:r>
      <w:proofErr w:type="gramEnd"/>
      <w:r w:rsidRPr="00637DDA">
        <w:t xml:space="preserve"> ensure that the disclosu</w:t>
      </w:r>
      <w:r>
        <w:t xml:space="preserve">re requirements remain relevant and provide </w:t>
      </w:r>
      <w:r w:rsidRPr="00637DDA">
        <w:t xml:space="preserve">high quality information to policyholders and </w:t>
      </w:r>
      <w:ins w:id="64" w:author="Author">
        <w:r w:rsidR="00312211">
          <w:t>market professionals</w:t>
        </w:r>
      </w:ins>
      <w:del w:id="65" w:author="Author">
        <w:r w:rsidRPr="00637DDA" w:rsidDel="00312211">
          <w:delText>other stakeholders</w:delText>
        </w:r>
      </w:del>
      <w:r w:rsidRPr="00637DDA">
        <w:t xml:space="preserve">, it is necessary to substantially revise </w:t>
      </w:r>
      <w:r w:rsidR="00E729CE">
        <w:t xml:space="preserve">the </w:t>
      </w:r>
      <w:r>
        <w:t>disclosure</w:t>
      </w:r>
      <w:r w:rsidRPr="00637DDA">
        <w:t xml:space="preserve"> templates </w:t>
      </w:r>
      <w:r w:rsidR="00E729CE">
        <w:t>laid down in</w:t>
      </w:r>
      <w:r w:rsidRPr="00637DDA">
        <w:t xml:space="preserve"> Implementing Regulation (EU) 20</w:t>
      </w:r>
      <w:r w:rsidR="008C2759">
        <w:t>23</w:t>
      </w:r>
      <w:r w:rsidRPr="00637DDA">
        <w:t>/</w:t>
      </w:r>
      <w:r w:rsidR="008C2759">
        <w:t>895</w:t>
      </w:r>
      <w:r w:rsidRPr="00637DDA">
        <w:t>. Given the extent of the changes, it is appropriate to repeal Implementing Regulation (EU) 20</w:t>
      </w:r>
      <w:r w:rsidR="0041518F">
        <w:t>23</w:t>
      </w:r>
      <w:r w:rsidRPr="00637DDA">
        <w:t>/</w:t>
      </w:r>
      <w:r w:rsidR="0041518F">
        <w:t>895</w:t>
      </w:r>
      <w:r>
        <w:t>.</w:t>
      </w:r>
    </w:p>
    <w:p w14:paraId="1ACA23DE" w14:textId="56493918" w:rsidR="00E27A72" w:rsidRPr="00CF2377" w:rsidRDefault="00A26EA7" w:rsidP="007110D4">
      <w:pPr>
        <w:pStyle w:val="Considrant"/>
        <w:numPr>
          <w:ilvl w:val="0"/>
          <w:numId w:val="2"/>
        </w:numPr>
      </w:pPr>
      <w:r w:rsidRPr="00CF2377">
        <w:t xml:space="preserve">This Regulation is based on the draft implementing technical standards submitted </w:t>
      </w:r>
      <w:r w:rsidR="004046DC" w:rsidRPr="00CF2377">
        <w:t>to the Commission</w:t>
      </w:r>
      <w:r w:rsidR="004046DC">
        <w:t xml:space="preserve"> </w:t>
      </w:r>
      <w:r w:rsidRPr="00CF2377">
        <w:t>by the European Insurance and Occupational Pensions Authority.</w:t>
      </w:r>
    </w:p>
    <w:p w14:paraId="57CEB3B2" w14:textId="5DF77486" w:rsidR="00E27A72" w:rsidRPr="00CF2377" w:rsidRDefault="00E27A72" w:rsidP="00E27A72">
      <w:pPr>
        <w:pStyle w:val="Considrant"/>
      </w:pPr>
      <w:r w:rsidRPr="00CF2377">
        <w:t xml:space="preserve">The European Insurance and Occupational Pensions Authority has conducted open public consultations on the draft implementing technical standards on which this Regulation is based, analysed the potential related costs and benefits and requested the </w:t>
      </w:r>
      <w:r w:rsidR="004046DC">
        <w:t>advice</w:t>
      </w:r>
      <w:r w:rsidR="004046DC" w:rsidRPr="00CF2377">
        <w:t xml:space="preserve"> </w:t>
      </w:r>
      <w:r w:rsidRPr="00CF2377">
        <w:t>of the Insurance and Reinsurance Stakeholder Group established by Article 37 of Regulation (EU) No 1094/2010 of the European Parliament and of the Council</w:t>
      </w:r>
      <w:r w:rsidRPr="00CF2377">
        <w:rPr>
          <w:rStyle w:val="FootnoteReference"/>
          <w:lang w:eastAsia="de-DE"/>
        </w:rPr>
        <w:footnoteReference w:id="3"/>
      </w:r>
      <w:r w:rsidRPr="00CF2377">
        <w:t>.</w:t>
      </w:r>
    </w:p>
    <w:p w14:paraId="2E2A489A" w14:textId="685375FD" w:rsidR="00D75869" w:rsidRPr="008D6345" w:rsidRDefault="00E729CE" w:rsidP="008D6345">
      <w:pPr>
        <w:pStyle w:val="Considrant"/>
      </w:pPr>
      <w:r>
        <w:t>U</w:t>
      </w:r>
      <w:r w:rsidRPr="005F1777">
        <w:t>ndertakings</w:t>
      </w:r>
      <w:r>
        <w:t xml:space="preserve"> should be given </w:t>
      </w:r>
      <w:r w:rsidR="00C62DB7" w:rsidRPr="005F1777">
        <w:t>sufficient time to implement the updated disclosure requirements</w:t>
      </w:r>
      <w:r w:rsidR="00905318">
        <w:t>.</w:t>
      </w:r>
      <w:r w:rsidR="00C62DB7" w:rsidRPr="005F1777">
        <w:t xml:space="preserve"> </w:t>
      </w:r>
      <w:r w:rsidR="00CC2D92">
        <w:t>T</w:t>
      </w:r>
      <w:r>
        <w:t xml:space="preserve">he date of application </w:t>
      </w:r>
      <w:r w:rsidR="00CC2D92">
        <w:t>of this Regulation should therefore be deferred</w:t>
      </w:r>
      <w:r w:rsidR="004C4825" w:rsidRPr="001705E9">
        <w:t>.</w:t>
      </w:r>
    </w:p>
    <w:p w14:paraId="6E0DE854" w14:textId="363906CF" w:rsidR="00D9611A" w:rsidRPr="00CF2377" w:rsidRDefault="00D9611A" w:rsidP="00E6519B">
      <w:pPr>
        <w:pStyle w:val="Formuledadoption"/>
      </w:pPr>
      <w:r w:rsidRPr="00CF2377">
        <w:t>HAS ADOPTED THIS REGULATION:</w:t>
      </w:r>
    </w:p>
    <w:p w14:paraId="6BF7FB01" w14:textId="0C8721B6" w:rsidR="008D155D" w:rsidRPr="00CF2377" w:rsidRDefault="008D155D" w:rsidP="008D155D">
      <w:pPr>
        <w:pStyle w:val="Titrearticle"/>
      </w:pPr>
      <w:r w:rsidRPr="00CF2377">
        <w:t xml:space="preserve">Article </w:t>
      </w:r>
      <w:r w:rsidR="00CC2D92">
        <w:t>1</w:t>
      </w:r>
    </w:p>
    <w:p w14:paraId="23654CE0" w14:textId="77777777" w:rsidR="008D155D" w:rsidRPr="00CF2377" w:rsidRDefault="008D155D" w:rsidP="008D155D">
      <w:pPr>
        <w:pStyle w:val="NormalCentered"/>
        <w:rPr>
          <w:b/>
          <w:bCs/>
        </w:rPr>
      </w:pPr>
      <w:r w:rsidRPr="00CF2377">
        <w:rPr>
          <w:b/>
          <w:bCs/>
        </w:rPr>
        <w:t>Public disclosure formats</w:t>
      </w:r>
    </w:p>
    <w:p w14:paraId="0042FC6E" w14:textId="4FEC9D79" w:rsidR="008D155D" w:rsidRPr="00C64934" w:rsidRDefault="008D155D" w:rsidP="008D155D">
      <w:r w:rsidRPr="00C64934">
        <w:t xml:space="preserve">When disclosing the information </w:t>
      </w:r>
      <w:r w:rsidR="00905318">
        <w:t>in accordance with this</w:t>
      </w:r>
      <w:r w:rsidRPr="00C64934">
        <w:t xml:space="preserve"> Regulation </w:t>
      </w:r>
      <w:r w:rsidR="001A5548">
        <w:t xml:space="preserve">insurance and reinsurance undertakings shall express </w:t>
      </w:r>
      <w:r w:rsidR="002D6C44">
        <w:t xml:space="preserve">any </w:t>
      </w:r>
      <w:r w:rsidR="00792BC1" w:rsidRPr="00C64934">
        <w:t>figures</w:t>
      </w:r>
      <w:r w:rsidRPr="00C64934">
        <w:t xml:space="preserve"> reflecting monetary amounts in thousands of units.</w:t>
      </w:r>
    </w:p>
    <w:p w14:paraId="24DAAD47" w14:textId="239AC4E8" w:rsidR="008D155D" w:rsidRPr="00CF2377" w:rsidRDefault="008D155D" w:rsidP="008D155D">
      <w:pPr>
        <w:pStyle w:val="Titrearticle"/>
      </w:pPr>
      <w:r w:rsidRPr="00CF2377">
        <w:t xml:space="preserve">Article </w:t>
      </w:r>
      <w:r w:rsidR="00CC2D92">
        <w:t>2</w:t>
      </w:r>
    </w:p>
    <w:p w14:paraId="743641CD" w14:textId="6D09ABFA" w:rsidR="008D155D" w:rsidRPr="00CF2377" w:rsidRDefault="00364C92" w:rsidP="008D155D">
      <w:pPr>
        <w:pStyle w:val="NormalCentered"/>
        <w:rPr>
          <w:b/>
          <w:bCs/>
        </w:rPr>
      </w:pPr>
      <w:r>
        <w:rPr>
          <w:b/>
          <w:bCs/>
        </w:rPr>
        <w:t>Reporting c</w:t>
      </w:r>
      <w:r w:rsidR="008D155D" w:rsidRPr="00CF2377">
        <w:rPr>
          <w:b/>
          <w:bCs/>
        </w:rPr>
        <w:t>urrency</w:t>
      </w:r>
    </w:p>
    <w:p w14:paraId="608748DC" w14:textId="4C3454E3" w:rsidR="008D155D" w:rsidRPr="00CF2377" w:rsidRDefault="008D155D" w:rsidP="0058543B">
      <w:pPr>
        <w:tabs>
          <w:tab w:val="left" w:pos="567"/>
        </w:tabs>
      </w:pPr>
      <w:r w:rsidRPr="00CF2377">
        <w:t>1.</w:t>
      </w:r>
      <w:r w:rsidRPr="00CF2377">
        <w:tab/>
      </w:r>
      <w:r w:rsidR="001C7305">
        <w:t>U</w:t>
      </w:r>
      <w:r w:rsidR="001C7305" w:rsidRPr="00CF2377">
        <w:t>nless otherwise required by the supervisory authority</w:t>
      </w:r>
      <w:r w:rsidR="001C7305">
        <w:t xml:space="preserve"> concerned,</w:t>
      </w:r>
      <w:r w:rsidRPr="00CF2377">
        <w:t xml:space="preserve"> ‘reporting currency’, shall</w:t>
      </w:r>
      <w:r w:rsidR="001C7305">
        <w:t>,</w:t>
      </w:r>
      <w:r w:rsidRPr="00CF2377">
        <w:t xml:space="preserve"> </w:t>
      </w:r>
      <w:r w:rsidR="001C7305">
        <w:t>f</w:t>
      </w:r>
      <w:r w:rsidR="001C7305" w:rsidRPr="00CF2377">
        <w:t>or the purposes of this Regulation</w:t>
      </w:r>
      <w:r w:rsidR="001C7305">
        <w:t xml:space="preserve">, </w:t>
      </w:r>
      <w:r w:rsidR="008E4892" w:rsidRPr="00CF2377">
        <w:t>mean</w:t>
      </w:r>
      <w:r w:rsidR="001C7305">
        <w:t xml:space="preserve"> any of the following</w:t>
      </w:r>
      <w:r w:rsidRPr="00CF2377">
        <w:t>:</w:t>
      </w:r>
    </w:p>
    <w:p w14:paraId="410315A2" w14:textId="36A4A963" w:rsidR="008D155D" w:rsidRPr="00CF2377" w:rsidRDefault="00951128" w:rsidP="008E4892">
      <w:pPr>
        <w:pStyle w:val="Point0"/>
        <w:ind w:left="567" w:hanging="567"/>
      </w:pPr>
      <w:r>
        <w:t>(a)</w:t>
      </w:r>
      <w:r>
        <w:tab/>
        <w:t xml:space="preserve">for </w:t>
      </w:r>
      <w:r w:rsidR="008D155D" w:rsidRPr="00CF2377">
        <w:t>individual disclosure</w:t>
      </w:r>
      <w:r w:rsidR="0058543B" w:rsidRPr="00CF2377">
        <w:t>s</w:t>
      </w:r>
      <w:r w:rsidR="008D155D" w:rsidRPr="00CF2377">
        <w:t xml:space="preserve">, the currency used for the preparation of the insurance or reinsurance undertaking's financial </w:t>
      </w:r>
      <w:proofErr w:type="gramStart"/>
      <w:r w:rsidR="008D155D" w:rsidRPr="00CF2377">
        <w:t>statements;</w:t>
      </w:r>
      <w:proofErr w:type="gramEnd"/>
    </w:p>
    <w:p w14:paraId="2E61CF67" w14:textId="77777777" w:rsidR="008D155D" w:rsidRPr="00CF2377" w:rsidRDefault="008D155D" w:rsidP="008E4892">
      <w:pPr>
        <w:pStyle w:val="Point0"/>
        <w:ind w:left="567" w:hanging="567"/>
      </w:pPr>
      <w:r w:rsidRPr="00CF2377">
        <w:lastRenderedPageBreak/>
        <w:t>(b)</w:t>
      </w:r>
      <w:r w:rsidRPr="00CF2377">
        <w:tab/>
        <w:t>for group disclosure</w:t>
      </w:r>
      <w:r w:rsidR="0058543B" w:rsidRPr="00CF2377">
        <w:t>s</w:t>
      </w:r>
      <w:r w:rsidRPr="00CF2377">
        <w:t>, the currency used for the preparation of the consolidated financial statements.</w:t>
      </w:r>
    </w:p>
    <w:p w14:paraId="795E7D4E" w14:textId="00578549" w:rsidR="008D155D" w:rsidRPr="00CF2377" w:rsidRDefault="008D155D" w:rsidP="008E4892">
      <w:pPr>
        <w:tabs>
          <w:tab w:val="left" w:pos="567"/>
        </w:tabs>
      </w:pPr>
      <w:r w:rsidRPr="00CF2377">
        <w:t>2.</w:t>
      </w:r>
      <w:r w:rsidRPr="00CF2377">
        <w:tab/>
      </w:r>
      <w:r w:rsidR="0058543B" w:rsidRPr="00CF2377">
        <w:t>Insurance or reinsurance undertakings shall disclose f</w:t>
      </w:r>
      <w:r w:rsidRPr="00CF2377">
        <w:t xml:space="preserve">igures reflecting monetary amounts in the reporting currency. </w:t>
      </w:r>
      <w:r w:rsidR="0058543B" w:rsidRPr="00CF2377">
        <w:t>They shall convert a</w:t>
      </w:r>
      <w:r w:rsidRPr="00CF2377">
        <w:t>ny other currency than the reporting currency into the reporting currency.</w:t>
      </w:r>
    </w:p>
    <w:p w14:paraId="38F9FFD7" w14:textId="103A3F74" w:rsidR="008D155D" w:rsidRPr="00CF2377" w:rsidRDefault="008D155D" w:rsidP="008E4892">
      <w:pPr>
        <w:tabs>
          <w:tab w:val="left" w:pos="567"/>
        </w:tabs>
      </w:pPr>
      <w:r w:rsidRPr="00CF2377">
        <w:t>3.</w:t>
      </w:r>
      <w:r w:rsidRPr="00CF2377">
        <w:tab/>
        <w:t xml:space="preserve">When </w:t>
      </w:r>
      <w:r w:rsidR="0058543B" w:rsidRPr="00CF2377">
        <w:t xml:space="preserve">insurance or reinsurance undertakings </w:t>
      </w:r>
      <w:r w:rsidRPr="00CF2377">
        <w:t>express the value of any asset or liability denominated in a currency other than the reporting currency, the</w:t>
      </w:r>
      <w:r w:rsidR="0058543B" w:rsidRPr="00CF2377">
        <w:t>y shall convert that</w:t>
      </w:r>
      <w:r w:rsidRPr="00CF2377">
        <w:t xml:space="preserve"> value in the reporting currency as if the conversion had taken place at the closing rate on the last day for which the appropriate rate is available in the reporting period to which the asset or liability relates.</w:t>
      </w:r>
    </w:p>
    <w:p w14:paraId="69D8A129" w14:textId="60B981DB" w:rsidR="008D155D" w:rsidRPr="00CF2377" w:rsidRDefault="008D155D" w:rsidP="008E4892">
      <w:pPr>
        <w:tabs>
          <w:tab w:val="left" w:pos="567"/>
        </w:tabs>
      </w:pPr>
      <w:r w:rsidRPr="00CF2377">
        <w:t>4.</w:t>
      </w:r>
      <w:r w:rsidRPr="00CF2377">
        <w:tab/>
        <w:t xml:space="preserve">When </w:t>
      </w:r>
      <w:r w:rsidR="0058543B" w:rsidRPr="00CF2377">
        <w:t xml:space="preserve">insurance or reinsurance undertakings </w:t>
      </w:r>
      <w:r w:rsidRPr="00CF2377">
        <w:t>express the value of any income or expense</w:t>
      </w:r>
      <w:r w:rsidR="00364C92">
        <w:t xml:space="preserve"> </w:t>
      </w:r>
      <w:r w:rsidR="00364C92" w:rsidRPr="00CF2377">
        <w:t>in a currency other than the reporting currency</w:t>
      </w:r>
      <w:r w:rsidRPr="00CF2377">
        <w:t>, the</w:t>
      </w:r>
      <w:r w:rsidR="0058543B" w:rsidRPr="00CF2377">
        <w:t>y shall convert that</w:t>
      </w:r>
      <w:r w:rsidRPr="00CF2377">
        <w:t xml:space="preserve"> value in the reporting currency using </w:t>
      </w:r>
      <w:r w:rsidR="0058543B" w:rsidRPr="00CF2377">
        <w:t xml:space="preserve">the same </w:t>
      </w:r>
      <w:r w:rsidRPr="00CF2377">
        <w:t>basis of conversion as t</w:t>
      </w:r>
      <w:r w:rsidR="0058543B" w:rsidRPr="00CF2377">
        <w:t>he one</w:t>
      </w:r>
      <w:r w:rsidRPr="00CF2377">
        <w:t xml:space="preserve"> used for accounting purposes.</w:t>
      </w:r>
    </w:p>
    <w:p w14:paraId="36AB9BBB" w14:textId="68E12CBD" w:rsidR="0058543B" w:rsidRPr="00CF2377" w:rsidRDefault="008D155D" w:rsidP="008E4892">
      <w:pPr>
        <w:tabs>
          <w:tab w:val="left" w:pos="567"/>
        </w:tabs>
      </w:pPr>
      <w:r w:rsidRPr="00CF2377">
        <w:t>5.</w:t>
      </w:r>
      <w:r w:rsidRPr="00CF2377">
        <w:tab/>
      </w:r>
      <w:r w:rsidR="0058543B" w:rsidRPr="00CF2377">
        <w:t>Insurance or reinsurance undertakings shall calculate t</w:t>
      </w:r>
      <w:r w:rsidRPr="00CF2377">
        <w:t xml:space="preserve">he conversion into the reporting currency by applying the exchange rate from the same source as </w:t>
      </w:r>
      <w:r w:rsidR="0058543B" w:rsidRPr="00CF2377">
        <w:t xml:space="preserve">the one </w:t>
      </w:r>
      <w:r w:rsidRPr="00CF2377">
        <w:t>used</w:t>
      </w:r>
      <w:r w:rsidR="0058543B" w:rsidRPr="00CF2377">
        <w:t>:</w:t>
      </w:r>
    </w:p>
    <w:p w14:paraId="708215BE" w14:textId="217E4460" w:rsidR="0058543B" w:rsidRPr="00CF2377" w:rsidRDefault="0058543B" w:rsidP="0058543B">
      <w:pPr>
        <w:ind w:left="567" w:hanging="567"/>
      </w:pPr>
      <w:r w:rsidRPr="00CF2377">
        <w:t>(a)</w:t>
      </w:r>
      <w:r w:rsidRPr="00CF2377">
        <w:tab/>
      </w:r>
      <w:r w:rsidR="008D155D" w:rsidRPr="00CF2377">
        <w:t xml:space="preserve">for the insurance or reinsurance undertaking's financial statements in case of individual </w:t>
      </w:r>
      <w:proofErr w:type="gramStart"/>
      <w:r w:rsidR="008D155D" w:rsidRPr="00CF2377">
        <w:t>reporting</w:t>
      </w:r>
      <w:r w:rsidRPr="00CF2377">
        <w:t>;</w:t>
      </w:r>
      <w:proofErr w:type="gramEnd"/>
    </w:p>
    <w:p w14:paraId="49891ECC" w14:textId="0411D811" w:rsidR="008D155D" w:rsidRDefault="0058543B" w:rsidP="0058543B">
      <w:pPr>
        <w:ind w:left="567" w:hanging="567"/>
        <w:rPr>
          <w:ins w:id="66" w:author="Author"/>
        </w:rPr>
      </w:pPr>
      <w:r w:rsidRPr="00CF2377">
        <w:t>(b)</w:t>
      </w:r>
      <w:r w:rsidRPr="00CF2377">
        <w:tab/>
      </w:r>
      <w:r w:rsidR="008D155D" w:rsidRPr="00CF2377">
        <w:t>for the consolidated financial statements in case of group reporting</w:t>
      </w:r>
      <w:r w:rsidRPr="00CF2377">
        <w:t>,</w:t>
      </w:r>
      <w:r w:rsidR="008D155D" w:rsidRPr="00CF2377">
        <w:t xml:space="preserve"> unless otherwise required by the supervisory authority.</w:t>
      </w:r>
    </w:p>
    <w:p w14:paraId="7727985D" w14:textId="1B2F722B" w:rsidR="00704796" w:rsidRPr="000B1DEB" w:rsidRDefault="00704796" w:rsidP="00704796">
      <w:pPr>
        <w:pStyle w:val="Titrearticle"/>
        <w:rPr>
          <w:ins w:id="67" w:author="Author"/>
        </w:rPr>
      </w:pPr>
      <w:ins w:id="68" w:author="Author">
        <w:r w:rsidRPr="00F8111D">
          <w:rPr>
            <w:rPrChange w:id="69" w:author="Author">
              <w:rPr>
                <w:highlight w:val="yellow"/>
              </w:rPr>
            </w:rPrChange>
          </w:rPr>
          <w:t xml:space="preserve">Article </w:t>
        </w:r>
        <w:r w:rsidR="000B1DEB" w:rsidRPr="000B1DEB">
          <w:t>3</w:t>
        </w:r>
      </w:ins>
    </w:p>
    <w:p w14:paraId="7C7C2E17" w14:textId="77777777" w:rsidR="00AD0359" w:rsidRPr="000B1DEB" w:rsidRDefault="00AD0359" w:rsidP="00AD0359">
      <w:pPr>
        <w:pStyle w:val="Titrearticle"/>
        <w:rPr>
          <w:ins w:id="70" w:author="Author"/>
          <w:b/>
          <w:bCs/>
          <w:i w:val="0"/>
          <w:iCs/>
        </w:rPr>
      </w:pPr>
      <w:ins w:id="71" w:author="Author">
        <w:r w:rsidRPr="000B1DEB">
          <w:rPr>
            <w:b/>
            <w:bCs/>
            <w:i w:val="0"/>
            <w:iCs/>
          </w:rPr>
          <w:t>IT solutions</w:t>
        </w:r>
        <w:r>
          <w:rPr>
            <w:b/>
            <w:bCs/>
            <w:i w:val="0"/>
            <w:iCs/>
          </w:rPr>
          <w:t xml:space="preserve"> developped by EIOPA</w:t>
        </w:r>
        <w:r w:rsidRPr="000B1DEB">
          <w:rPr>
            <w:b/>
            <w:bCs/>
            <w:i w:val="0"/>
            <w:iCs/>
          </w:rPr>
          <w:t xml:space="preserve"> </w:t>
        </w:r>
      </w:ins>
    </w:p>
    <w:p w14:paraId="43011082" w14:textId="48D4D59D" w:rsidR="00AD0359" w:rsidRPr="000B1DEB" w:rsidRDefault="00AD0359" w:rsidP="00AD0359">
      <w:pPr>
        <w:shd w:val="clear" w:color="auto" w:fill="FFFFFF"/>
        <w:spacing w:after="0"/>
        <w:rPr>
          <w:ins w:id="72" w:author="Author"/>
          <w:rFonts w:eastAsia="Times New Roman"/>
          <w:color w:val="000000"/>
          <w:szCs w:val="24"/>
          <w:lang w:eastAsia="en-GB"/>
        </w:rPr>
      </w:pPr>
      <w:ins w:id="73" w:author="Author">
        <w:r w:rsidRPr="000B1DEB">
          <w:rPr>
            <w:rFonts w:eastAsia="Times New Roman"/>
            <w:color w:val="000000"/>
            <w:szCs w:val="24"/>
            <w:lang w:eastAsia="en-GB"/>
          </w:rPr>
          <w:t>1.  EIOPA shall ensure that the IT solutions</w:t>
        </w:r>
        <w:r>
          <w:rPr>
            <w:rFonts w:eastAsia="Times New Roman"/>
            <w:color w:val="000000"/>
            <w:szCs w:val="24"/>
            <w:lang w:eastAsia="en-GB"/>
          </w:rPr>
          <w:t xml:space="preserve"> for the</w:t>
        </w:r>
        <w:r w:rsidRPr="000B1DEB">
          <w:rPr>
            <w:rFonts w:eastAsia="Times New Roman"/>
            <w:color w:val="000000"/>
            <w:szCs w:val="24"/>
            <w:lang w:eastAsia="en-GB"/>
          </w:rPr>
          <w:t xml:space="preserve"> procedures, </w:t>
        </w:r>
        <w:r>
          <w:rPr>
            <w:rFonts w:eastAsia="Times New Roman"/>
            <w:color w:val="000000"/>
            <w:szCs w:val="24"/>
            <w:lang w:eastAsia="en-GB"/>
          </w:rPr>
          <w:t xml:space="preserve">formats and </w:t>
        </w:r>
        <w:r w:rsidRPr="000B1DEB">
          <w:rPr>
            <w:rFonts w:eastAsia="Times New Roman"/>
            <w:color w:val="000000"/>
            <w:szCs w:val="24"/>
            <w:lang w:eastAsia="en-GB"/>
          </w:rPr>
          <w:t xml:space="preserve">templates developed pursuant </w:t>
        </w:r>
        <w:r w:rsidRPr="00AD0359">
          <w:rPr>
            <w:rFonts w:eastAsia="Times New Roman"/>
            <w:color w:val="000000"/>
            <w:szCs w:val="24"/>
            <w:lang w:eastAsia="en-GB"/>
          </w:rPr>
          <w:t>to Article 56 of Directive 2009/138/EC</w:t>
        </w:r>
        <w:r w:rsidRPr="000B1DEB">
          <w:rPr>
            <w:rFonts w:eastAsia="Times New Roman"/>
            <w:color w:val="000000"/>
            <w:szCs w:val="24"/>
            <w:lang w:eastAsia="en-GB"/>
          </w:rPr>
          <w:t xml:space="preserve"> comply with the uniform reporting formats </w:t>
        </w:r>
        <w:proofErr w:type="gramStart"/>
        <w:r w:rsidRPr="000B1DEB">
          <w:rPr>
            <w:rFonts w:eastAsia="Times New Roman"/>
            <w:color w:val="000000"/>
            <w:szCs w:val="24"/>
            <w:lang w:eastAsia="en-GB"/>
          </w:rPr>
          <w:t>laid down in this Regulation at all times</w:t>
        </w:r>
        <w:proofErr w:type="gramEnd"/>
        <w:r w:rsidRPr="000B1DEB">
          <w:rPr>
            <w:rFonts w:eastAsia="Times New Roman"/>
            <w:color w:val="000000"/>
            <w:szCs w:val="24"/>
            <w:lang w:eastAsia="en-GB"/>
          </w:rPr>
          <w:t xml:space="preserve"> and include all the data points and information listed in Annex I to this Regulation.</w:t>
        </w:r>
      </w:ins>
    </w:p>
    <w:p w14:paraId="1AE31149" w14:textId="77777777" w:rsidR="00AD0359" w:rsidRPr="00D77FB9" w:rsidRDefault="00AD0359" w:rsidP="00AD0359">
      <w:pPr>
        <w:shd w:val="clear" w:color="auto" w:fill="FFFFFF"/>
        <w:spacing w:after="0"/>
        <w:rPr>
          <w:ins w:id="74" w:author="Author"/>
          <w:rFonts w:eastAsia="Times New Roman"/>
          <w:color w:val="000000"/>
          <w:szCs w:val="24"/>
          <w:lang w:eastAsia="en-GB"/>
        </w:rPr>
      </w:pPr>
      <w:ins w:id="75" w:author="Author">
        <w:r w:rsidRPr="000B1DEB">
          <w:rPr>
            <w:rFonts w:eastAsia="Times New Roman"/>
            <w:color w:val="000000"/>
            <w:szCs w:val="24"/>
            <w:lang w:eastAsia="en-GB"/>
          </w:rPr>
          <w:t xml:space="preserve">2.  EIOPA shall make available on its website the IT solutions, </w:t>
        </w:r>
        <w:r>
          <w:rPr>
            <w:rFonts w:eastAsia="Times New Roman"/>
            <w:color w:val="000000"/>
            <w:szCs w:val="24"/>
            <w:lang w:eastAsia="en-GB"/>
          </w:rPr>
          <w:t xml:space="preserve">including </w:t>
        </w:r>
        <w:r w:rsidRPr="000B1DEB">
          <w:rPr>
            <w:rFonts w:eastAsia="Times New Roman"/>
            <w:color w:val="000000"/>
            <w:szCs w:val="24"/>
            <w:lang w:eastAsia="en-GB"/>
          </w:rPr>
          <w:t xml:space="preserve">reporting templates and instructions </w:t>
        </w:r>
        <w:r>
          <w:rPr>
            <w:rFonts w:eastAsia="Times New Roman"/>
            <w:color w:val="000000"/>
            <w:szCs w:val="24"/>
            <w:lang w:eastAsia="en-GB"/>
          </w:rPr>
          <w:t>and</w:t>
        </w:r>
        <w:r w:rsidRPr="000B1DEB">
          <w:rPr>
            <w:rFonts w:eastAsia="Times New Roman"/>
            <w:color w:val="000000"/>
            <w:szCs w:val="24"/>
            <w:lang w:eastAsia="en-GB"/>
          </w:rPr>
          <w:t xml:space="preserve"> keep those IT solutions up-to-date and available in all official languages</w:t>
        </w:r>
        <w:r>
          <w:rPr>
            <w:rFonts w:eastAsia="Times New Roman"/>
            <w:color w:val="000000"/>
            <w:szCs w:val="24"/>
            <w:lang w:eastAsia="en-GB"/>
          </w:rPr>
          <w:t xml:space="preserve"> in the European Union</w:t>
        </w:r>
        <w:r w:rsidRPr="000B1DEB">
          <w:rPr>
            <w:rFonts w:eastAsia="Times New Roman"/>
            <w:color w:val="000000"/>
            <w:szCs w:val="24"/>
            <w:lang w:eastAsia="en-GB"/>
          </w:rPr>
          <w:t>.</w:t>
        </w:r>
      </w:ins>
    </w:p>
    <w:p w14:paraId="141AF0FE" w14:textId="77777777" w:rsidR="00AD0359" w:rsidRPr="00CF2377" w:rsidRDefault="00AD0359" w:rsidP="00AD0359">
      <w:pPr>
        <w:ind w:left="567" w:hanging="567"/>
        <w:rPr>
          <w:ins w:id="76" w:author="Author"/>
        </w:rPr>
      </w:pPr>
    </w:p>
    <w:p w14:paraId="44C41FE3" w14:textId="2B56D144" w:rsidR="00704796" w:rsidRPr="00CF2377" w:rsidRDefault="00704796" w:rsidP="00AD0359">
      <w:pPr>
        <w:pStyle w:val="Titrearticle"/>
      </w:pPr>
      <w:ins w:id="77" w:author="Author">
        <w:r w:rsidRPr="000B1DEB">
          <w:rPr>
            <w:b/>
            <w:bCs/>
            <w:i w:val="0"/>
            <w:iCs/>
          </w:rPr>
          <w:t xml:space="preserve"> </w:t>
        </w:r>
      </w:ins>
    </w:p>
    <w:p w14:paraId="2C6F4CDB" w14:textId="67863E71" w:rsidR="008D155D" w:rsidRPr="00CF2377" w:rsidRDefault="006D1237" w:rsidP="008D155D">
      <w:pPr>
        <w:pStyle w:val="Titrearticle"/>
      </w:pPr>
      <w:r w:rsidRPr="00CF2377">
        <w:t xml:space="preserve">Article </w:t>
      </w:r>
      <w:ins w:id="78" w:author="Author">
        <w:r w:rsidR="000B1DEB">
          <w:t>4</w:t>
        </w:r>
      </w:ins>
      <w:del w:id="79" w:author="Author">
        <w:r w:rsidR="00CA271A" w:rsidDel="000B1DEB">
          <w:delText>3</w:delText>
        </w:r>
      </w:del>
    </w:p>
    <w:p w14:paraId="44E431BE" w14:textId="1105A23D" w:rsidR="006D1237" w:rsidRPr="00CF2377" w:rsidRDefault="006D1237" w:rsidP="006D1237">
      <w:pPr>
        <w:pStyle w:val="NormalCentered"/>
        <w:rPr>
          <w:b/>
          <w:bCs/>
        </w:rPr>
      </w:pPr>
      <w:r w:rsidRPr="00CF2377">
        <w:rPr>
          <w:b/>
          <w:bCs/>
        </w:rPr>
        <w:t xml:space="preserve">Templates </w:t>
      </w:r>
      <w:r w:rsidR="00364C92">
        <w:rPr>
          <w:b/>
          <w:bCs/>
        </w:rPr>
        <w:t xml:space="preserve">and instructions </w:t>
      </w:r>
      <w:r w:rsidRPr="00CF2377">
        <w:rPr>
          <w:b/>
          <w:bCs/>
        </w:rPr>
        <w:t>for</w:t>
      </w:r>
      <w:r w:rsidR="00364C92">
        <w:rPr>
          <w:b/>
          <w:bCs/>
        </w:rPr>
        <w:t xml:space="preserve"> the disclosure of</w:t>
      </w:r>
      <w:r w:rsidRPr="00CF2377">
        <w:rPr>
          <w:b/>
          <w:bCs/>
        </w:rPr>
        <w:t xml:space="preserve"> the solvency and financial condition report of individual undertakings</w:t>
      </w:r>
    </w:p>
    <w:p w14:paraId="01552B1B" w14:textId="407EACB3" w:rsidR="006D1237" w:rsidRPr="00CF2377" w:rsidRDefault="00364C92" w:rsidP="006D1237">
      <w:r>
        <w:t>Individual i</w:t>
      </w:r>
      <w:r w:rsidR="006D1237" w:rsidRPr="00CF2377">
        <w:t>nsurance and reinsurance undertakings shall</w:t>
      </w:r>
      <w:r w:rsidR="0058543B" w:rsidRPr="00CF2377">
        <w:t>,</w:t>
      </w:r>
      <w:r w:rsidR="006D1237" w:rsidRPr="00CF2377">
        <w:t xml:space="preserve"> </w:t>
      </w:r>
      <w:r w:rsidR="0058543B" w:rsidRPr="00CF2377">
        <w:t>as part of</w:t>
      </w:r>
      <w:r w:rsidR="00805748">
        <w:t xml:space="preserve"> the disclosure of</w:t>
      </w:r>
      <w:r w:rsidR="0058543B" w:rsidRPr="00CF2377">
        <w:t xml:space="preserve"> their solvency and financial condition report, </w:t>
      </w:r>
      <w:r w:rsidR="006D1237" w:rsidRPr="00CF2377">
        <w:t xml:space="preserve">publicly disclose at least the following </w:t>
      </w:r>
      <w:r w:rsidR="00294D2F">
        <w:t>information</w:t>
      </w:r>
      <w:r>
        <w:t xml:space="preserve"> by using the following</w:t>
      </w:r>
      <w:r w:rsidR="0058543B" w:rsidRPr="00CF2377">
        <w:t xml:space="preserve"> </w:t>
      </w:r>
      <w:r w:rsidR="006D1237" w:rsidRPr="00CF2377">
        <w:t>templates</w:t>
      </w:r>
      <w:r>
        <w:t xml:space="preserve"> and complying with the following instructions</w:t>
      </w:r>
      <w:r w:rsidR="006D1237" w:rsidRPr="00CF2377">
        <w:t>:</w:t>
      </w:r>
    </w:p>
    <w:p w14:paraId="3B635F8F" w14:textId="1BE0A075" w:rsidR="006D1237" w:rsidRPr="00CF2377" w:rsidRDefault="00A5381F" w:rsidP="008E4892">
      <w:pPr>
        <w:pStyle w:val="Point0"/>
        <w:autoSpaceDE w:val="0"/>
        <w:autoSpaceDN w:val="0"/>
        <w:ind w:left="567" w:hanging="567"/>
      </w:pPr>
      <w:r w:rsidRPr="00CF2377">
        <w:t>(a)</w:t>
      </w:r>
      <w:r w:rsidR="008E4892" w:rsidRPr="00CF2377">
        <w:tab/>
      </w:r>
      <w:r w:rsidR="006D1237" w:rsidRPr="00CF2377">
        <w:t>template S.02.01.02 of Annex I</w:t>
      </w:r>
      <w:r w:rsidR="009901F5">
        <w:t xml:space="preserve">, </w:t>
      </w:r>
      <w:r w:rsidR="006D1237" w:rsidRPr="00CF2377">
        <w:t xml:space="preserve">specifying balance sheet information using the valuation in accordance with Article 75 of Directive 2009/138/EC, following the instructions set out in section S.02.01 of Annex II to this </w:t>
      </w:r>
      <w:proofErr w:type="gramStart"/>
      <w:r w:rsidR="006D1237" w:rsidRPr="00CF2377">
        <w:t>Regulation;</w:t>
      </w:r>
      <w:proofErr w:type="gramEnd"/>
    </w:p>
    <w:p w14:paraId="6E55C5FE" w14:textId="656F764E" w:rsidR="006D1237" w:rsidRPr="00CF2377" w:rsidRDefault="006D1237" w:rsidP="008E4892">
      <w:pPr>
        <w:pStyle w:val="Point0"/>
        <w:ind w:left="567" w:hanging="567"/>
      </w:pPr>
      <w:r w:rsidRPr="00CF2377">
        <w:lastRenderedPageBreak/>
        <w:t>(b)</w:t>
      </w:r>
      <w:r w:rsidR="008E4892" w:rsidRPr="00CF2377">
        <w:tab/>
      </w:r>
      <w:r w:rsidR="00F3617D">
        <w:t>template S.04.05.21</w:t>
      </w:r>
      <w:r w:rsidR="009901F5">
        <w:t xml:space="preserve"> of Annex I, </w:t>
      </w:r>
      <w:r w:rsidRPr="00485ABE">
        <w:t xml:space="preserve">specifying </w:t>
      </w:r>
      <w:r w:rsidR="008F3B28" w:rsidRPr="00485ABE">
        <w:t>information on</w:t>
      </w:r>
      <w:r w:rsidR="008F3B28">
        <w:t xml:space="preserve"> </w:t>
      </w:r>
      <w:r w:rsidRPr="00CF2377">
        <w:t>premiums</w:t>
      </w:r>
      <w:ins w:id="80" w:author="Author">
        <w:r w:rsidR="00FD536D">
          <w:t xml:space="preserve"> and </w:t>
        </w:r>
      </w:ins>
      <w:del w:id="81" w:author="Author">
        <w:r w:rsidRPr="00CF2377" w:rsidDel="00FD536D">
          <w:delText>,</w:delText>
        </w:r>
      </w:del>
      <w:r w:rsidRPr="00CF2377">
        <w:t xml:space="preserve"> claims</w:t>
      </w:r>
      <w:del w:id="82" w:author="Author">
        <w:r w:rsidRPr="00CF2377" w:rsidDel="00FD536D">
          <w:delText xml:space="preserve"> and expenses</w:delText>
        </w:r>
      </w:del>
      <w:r w:rsidRPr="00CF2377">
        <w:t xml:space="preserve"> by country, following the instructions set out in section S.04.05 of Annex II to this </w:t>
      </w:r>
      <w:proofErr w:type="gramStart"/>
      <w:r w:rsidRPr="00CF2377">
        <w:t>Regulation;</w:t>
      </w:r>
      <w:proofErr w:type="gramEnd"/>
    </w:p>
    <w:p w14:paraId="6B998CCB" w14:textId="102BB240" w:rsidR="006D1237" w:rsidRPr="00CF2377" w:rsidRDefault="006D1237" w:rsidP="008E4892">
      <w:pPr>
        <w:pStyle w:val="Point0"/>
        <w:ind w:left="567" w:hanging="567"/>
      </w:pPr>
      <w:r w:rsidRPr="00CF2377">
        <w:t>(c)</w:t>
      </w:r>
      <w:r w:rsidRPr="00CF2377">
        <w:tab/>
      </w:r>
      <w:r w:rsidR="0075723B">
        <w:t>template S.05.01.0</w:t>
      </w:r>
      <w:r w:rsidR="00A37FC9">
        <w:t>2</w:t>
      </w:r>
      <w:r w:rsidR="009901F5">
        <w:t xml:space="preserve"> of Annex I, </w:t>
      </w:r>
      <w:r w:rsidRPr="00CF2377">
        <w:t>specifying information on premiums, claims and expenses using the valuation and</w:t>
      </w:r>
      <w:r w:rsidR="004D094F">
        <w:t xml:space="preserve"> </w:t>
      </w:r>
      <w:r w:rsidRPr="00CF2377">
        <w:t xml:space="preserve">recognition principles used in the undertaking's financial statements, following the instructions set out in section S.05.01 of Annex II to this Regulation, for each line of business as </w:t>
      </w:r>
      <w:r w:rsidR="008208FA">
        <w:t>specified</w:t>
      </w:r>
      <w:r w:rsidR="008208FA" w:rsidRPr="00CF2377">
        <w:t xml:space="preserve"> </w:t>
      </w:r>
      <w:r w:rsidRPr="00CF2377">
        <w:t xml:space="preserve">in </w:t>
      </w:r>
      <w:r w:rsidRPr="00485ABE">
        <w:t>A</w:t>
      </w:r>
      <w:r w:rsidR="008F3B28" w:rsidRPr="00485ABE">
        <w:t>nnex I to</w:t>
      </w:r>
      <w:r w:rsidRPr="00485ABE">
        <w:t xml:space="preserve"> Delegated</w:t>
      </w:r>
      <w:r w:rsidRPr="00CF2377">
        <w:t xml:space="preserve"> Regulation (EU) </w:t>
      </w:r>
      <w:proofErr w:type="gramStart"/>
      <w:r w:rsidRPr="00CF2377">
        <w:t>2015/35;</w:t>
      </w:r>
      <w:proofErr w:type="gramEnd"/>
    </w:p>
    <w:p w14:paraId="7CBB3AC2" w14:textId="56B43634" w:rsidR="006D1237" w:rsidRPr="00CF2377" w:rsidRDefault="006D1237" w:rsidP="008E4892">
      <w:pPr>
        <w:pStyle w:val="Point0"/>
        <w:ind w:left="567" w:hanging="567"/>
      </w:pPr>
      <w:r w:rsidRPr="00CF2377">
        <w:t>(d)</w:t>
      </w:r>
      <w:r w:rsidRPr="00CF2377">
        <w:tab/>
        <w:t xml:space="preserve">template S.12.01.02 of Annex I, specifying information on the technical provisions relating to life insurance and health insurance pursued on a similar technical basis to that of life insurance (‘health SLT’) for each line of business </w:t>
      </w:r>
      <w:r w:rsidR="00574846">
        <w:t>specified</w:t>
      </w:r>
      <w:r w:rsidRPr="00CF2377">
        <w:t xml:space="preserve"> in Annex I to Delegated Regulation (EU) 2015/35, following the instructions set out in section S.12.01 of Annex II to this </w:t>
      </w:r>
      <w:proofErr w:type="gramStart"/>
      <w:r w:rsidRPr="00CF2377">
        <w:t>Regulation;</w:t>
      </w:r>
      <w:proofErr w:type="gramEnd"/>
    </w:p>
    <w:p w14:paraId="35CA1DC9" w14:textId="7AE7A3F0" w:rsidR="006D1237" w:rsidRPr="00CF2377" w:rsidRDefault="006D1237" w:rsidP="008E4892">
      <w:pPr>
        <w:pStyle w:val="Point0"/>
        <w:ind w:left="567" w:hanging="567"/>
      </w:pPr>
      <w:r w:rsidRPr="00CF2377">
        <w:t>(e)</w:t>
      </w:r>
      <w:r w:rsidRPr="00CF2377">
        <w:tab/>
        <w:t xml:space="preserve">template S.17.01.02 of Annex I, specifying information on non-life technical provisions, following the instructions set out in section S.17.01 of Annex II to this Regulation for each line of business as defined in Annex I of Delegated Regulation (EU) </w:t>
      </w:r>
      <w:proofErr w:type="gramStart"/>
      <w:r w:rsidRPr="00CF2377">
        <w:t>2015/35;</w:t>
      </w:r>
      <w:proofErr w:type="gramEnd"/>
    </w:p>
    <w:p w14:paraId="25E584DC" w14:textId="431309B6" w:rsidR="006D1237" w:rsidRPr="00CF2377" w:rsidRDefault="006D1237" w:rsidP="008E4892">
      <w:pPr>
        <w:pStyle w:val="Point0"/>
        <w:ind w:left="567" w:hanging="567"/>
      </w:pPr>
      <w:r w:rsidRPr="00CF2377">
        <w:t>(f)</w:t>
      </w:r>
      <w:r w:rsidRPr="00CF2377">
        <w:tab/>
        <w:t>template S.19.01.21 of Annex I, specifying information on non-life insurance claims in the format of development triangles, following the instructions set out in section S.19.01 of Annex II</w:t>
      </w:r>
      <w:r w:rsidR="00766D84">
        <w:t xml:space="preserve"> </w:t>
      </w:r>
      <w:r w:rsidR="00766D84" w:rsidRPr="00485ABE">
        <w:t>to this regulation</w:t>
      </w:r>
      <w:r w:rsidRPr="00CF2377">
        <w:t xml:space="preserve"> for the total non-life </w:t>
      </w:r>
      <w:proofErr w:type="gramStart"/>
      <w:r w:rsidRPr="00CF2377">
        <w:t>business;</w:t>
      </w:r>
      <w:proofErr w:type="gramEnd"/>
    </w:p>
    <w:p w14:paraId="7126A16B" w14:textId="669A925E" w:rsidR="006D1237" w:rsidRDefault="006D1237" w:rsidP="008E4892">
      <w:pPr>
        <w:pStyle w:val="Point0"/>
        <w:ind w:left="567" w:hanging="567"/>
        <w:rPr>
          <w:ins w:id="83" w:author="Author"/>
        </w:rPr>
      </w:pPr>
      <w:r w:rsidRPr="00CF2377">
        <w:t>(g)</w:t>
      </w:r>
      <w:r w:rsidRPr="00CF2377">
        <w:tab/>
        <w:t xml:space="preserve">template S.22.01.21 of Annex I, specifying information on the impact of the </w:t>
      </w:r>
      <w:proofErr w:type="gramStart"/>
      <w:r w:rsidRPr="00CF2377">
        <w:t>long term</w:t>
      </w:r>
      <w:proofErr w:type="gramEnd"/>
      <w:r w:rsidRPr="00CF2377">
        <w:t xml:space="preserve"> guarantee and transitional measures, following the instructions set out in section S.22.01 of Annex II</w:t>
      </w:r>
      <w:r w:rsidR="00574846">
        <w:t xml:space="preserve"> to this </w:t>
      </w:r>
      <w:proofErr w:type="gramStart"/>
      <w:r w:rsidR="00574846">
        <w:t>Regulation</w:t>
      </w:r>
      <w:r w:rsidRPr="00CF2377">
        <w:t>;</w:t>
      </w:r>
      <w:proofErr w:type="gramEnd"/>
    </w:p>
    <w:p w14:paraId="2AA59D17" w14:textId="3B129571" w:rsidR="00E22422" w:rsidRPr="00CF2377" w:rsidRDefault="00E22422" w:rsidP="008E4892">
      <w:pPr>
        <w:pStyle w:val="Point0"/>
        <w:ind w:left="567" w:hanging="567"/>
      </w:pPr>
      <w:ins w:id="84" w:author="Author">
        <w:r>
          <w:t>(h)</w:t>
        </w:r>
        <w:r w:rsidRPr="00E22422">
          <w:t xml:space="preserve"> </w:t>
        </w:r>
        <w:r>
          <w:tab/>
        </w:r>
        <w:r w:rsidRPr="00CF2377">
          <w:t>template S.22.0</w:t>
        </w:r>
        <w:r>
          <w:t>6</w:t>
        </w:r>
        <w:r w:rsidRPr="00CF2377">
          <w:t xml:space="preserve">.21 of Annex I, specifying information on the </w:t>
        </w:r>
        <w:r w:rsidRPr="00E22422">
          <w:t>volatility adjustment and corresponding best estimates by country and currency</w:t>
        </w:r>
        <w:r w:rsidRPr="00CF2377">
          <w:t>, following the instructions set out in section S.22.01 of Annex II</w:t>
        </w:r>
        <w:r>
          <w:t xml:space="preserve"> to this </w:t>
        </w:r>
        <w:proofErr w:type="gramStart"/>
        <w:r>
          <w:t>Regulation</w:t>
        </w:r>
        <w:r w:rsidRPr="00CF2377">
          <w:t>;</w:t>
        </w:r>
      </w:ins>
      <w:proofErr w:type="gramEnd"/>
    </w:p>
    <w:p w14:paraId="720B7A3B" w14:textId="6F1407A4" w:rsidR="006D1237" w:rsidRPr="00CF2377" w:rsidRDefault="006D1237" w:rsidP="008E4892">
      <w:pPr>
        <w:pStyle w:val="Point0"/>
        <w:ind w:left="567" w:hanging="567"/>
      </w:pPr>
      <w:r w:rsidRPr="00CF2377">
        <w:t>(</w:t>
      </w:r>
      <w:ins w:id="85" w:author="Author">
        <w:r w:rsidR="00E22422">
          <w:t>i</w:t>
        </w:r>
      </w:ins>
      <w:del w:id="86" w:author="Author">
        <w:r w:rsidRPr="00CF2377" w:rsidDel="00E22422">
          <w:delText>h</w:delText>
        </w:r>
      </w:del>
      <w:r w:rsidRPr="00CF2377">
        <w:t>)</w:t>
      </w:r>
      <w:r w:rsidRPr="00CF2377">
        <w:tab/>
        <w:t>template S.23.01.01 of Annex I, specifying information on own funds, including basic own funds and ancillary own funds, following the instructions set out in section S.23.01 of Annex II</w:t>
      </w:r>
      <w:r w:rsidR="00574846">
        <w:t xml:space="preserve"> to this </w:t>
      </w:r>
      <w:proofErr w:type="gramStart"/>
      <w:r w:rsidR="00574846">
        <w:t>Regulation</w:t>
      </w:r>
      <w:r w:rsidRPr="00CF2377">
        <w:t>;</w:t>
      </w:r>
      <w:proofErr w:type="gramEnd"/>
    </w:p>
    <w:p w14:paraId="3D5D2D15" w14:textId="02AB766C" w:rsidR="006D1237" w:rsidRPr="00CF2377" w:rsidRDefault="006D1237" w:rsidP="008E4892">
      <w:pPr>
        <w:pStyle w:val="Point0"/>
        <w:ind w:left="567" w:hanging="567"/>
      </w:pPr>
      <w:r w:rsidRPr="00CF2377">
        <w:t>(</w:t>
      </w:r>
      <w:ins w:id="87" w:author="Author">
        <w:r w:rsidR="00E22422">
          <w:t>j</w:t>
        </w:r>
      </w:ins>
      <w:del w:id="88" w:author="Author">
        <w:r w:rsidRPr="00CF2377" w:rsidDel="00E22422">
          <w:delText>i</w:delText>
        </w:r>
      </w:del>
      <w:r w:rsidRPr="00CF2377">
        <w:t>)</w:t>
      </w:r>
      <w:r w:rsidRPr="00CF2377">
        <w:tab/>
        <w:t>template</w:t>
      </w:r>
      <w:r w:rsidR="00693E20">
        <w:t xml:space="preserve"> </w:t>
      </w:r>
      <w:r w:rsidRPr="00CF2377">
        <w:t>S.25.01.21 of Annex I, specifying information on the Solvency Capital Requirement calculated using the standard formula, following the instructions set out in section S.25.01 of Annex II</w:t>
      </w:r>
      <w:r w:rsidR="00574846">
        <w:t xml:space="preserve"> to this </w:t>
      </w:r>
      <w:proofErr w:type="gramStart"/>
      <w:r w:rsidR="00574846">
        <w:t>Regulation</w:t>
      </w:r>
      <w:r w:rsidRPr="00CF2377">
        <w:t>;</w:t>
      </w:r>
      <w:proofErr w:type="gramEnd"/>
    </w:p>
    <w:p w14:paraId="3A975E03" w14:textId="05D3FC95" w:rsidR="006D1237" w:rsidRPr="00CF2377" w:rsidRDefault="006D1237" w:rsidP="008E4892">
      <w:pPr>
        <w:pStyle w:val="Point0"/>
        <w:ind w:left="567" w:hanging="567"/>
      </w:pPr>
      <w:r w:rsidRPr="00CF2377">
        <w:t>(</w:t>
      </w:r>
      <w:ins w:id="89" w:author="Author">
        <w:r w:rsidR="00E22422">
          <w:t>k</w:t>
        </w:r>
      </w:ins>
      <w:del w:id="90" w:author="Author">
        <w:r w:rsidRPr="00CF2377" w:rsidDel="00E22422">
          <w:delText>j</w:delText>
        </w:r>
      </w:del>
      <w:r w:rsidRPr="00CF2377">
        <w:t>)</w:t>
      </w:r>
      <w:r w:rsidRPr="00CF2377">
        <w:tab/>
        <w:t>template S.25.05.21 of Annex I, specifying information on the Solvency Capital Requirement calculated using a partial internal model or a full internal model, following the instructions set out in section S.25.05 of Annex II</w:t>
      </w:r>
      <w:r w:rsidR="0044402D">
        <w:t xml:space="preserve"> to this </w:t>
      </w:r>
      <w:proofErr w:type="gramStart"/>
      <w:r w:rsidR="0044402D">
        <w:t>Regulation</w:t>
      </w:r>
      <w:r w:rsidRPr="00CF2377">
        <w:t>;</w:t>
      </w:r>
      <w:proofErr w:type="gramEnd"/>
    </w:p>
    <w:p w14:paraId="5BFE7BB2" w14:textId="5E32E472" w:rsidR="006D1237" w:rsidRPr="00CF2377" w:rsidRDefault="006D1237" w:rsidP="008E4892">
      <w:pPr>
        <w:pStyle w:val="Point0"/>
        <w:ind w:left="567" w:hanging="567"/>
      </w:pPr>
      <w:r w:rsidRPr="00CF2377">
        <w:t>(</w:t>
      </w:r>
      <w:ins w:id="91" w:author="Author">
        <w:r w:rsidR="00E22422">
          <w:t>l</w:t>
        </w:r>
      </w:ins>
      <w:del w:id="92" w:author="Author">
        <w:r w:rsidRPr="00CF2377" w:rsidDel="00E22422">
          <w:delText>k</w:delText>
        </w:r>
      </w:del>
      <w:r w:rsidRPr="00CF2377">
        <w:t>)</w:t>
      </w:r>
      <w:r w:rsidRPr="00CF2377">
        <w:tab/>
        <w:t>template S.28.01.01 of Annex I, specifying the Minimum Capital Requirement for insurance and reinsurance undertakings engaged in only life or only non-life insurance or reinsurance activity, following the instructions set out in section S.28.01 of Annex II</w:t>
      </w:r>
      <w:r w:rsidR="0044402D">
        <w:t xml:space="preserve"> to this </w:t>
      </w:r>
      <w:proofErr w:type="gramStart"/>
      <w:r w:rsidR="0044402D">
        <w:t>Regulation</w:t>
      </w:r>
      <w:r w:rsidRPr="00CF2377">
        <w:t>;</w:t>
      </w:r>
      <w:proofErr w:type="gramEnd"/>
    </w:p>
    <w:p w14:paraId="4CDC3700" w14:textId="6AA2174D" w:rsidR="006D1237" w:rsidRPr="00CF2377" w:rsidRDefault="006D1237" w:rsidP="008E4892">
      <w:pPr>
        <w:pStyle w:val="Point0"/>
        <w:ind w:left="567" w:hanging="567"/>
      </w:pPr>
      <w:r w:rsidRPr="00CF2377">
        <w:t>(</w:t>
      </w:r>
      <w:del w:id="93" w:author="Author">
        <w:r w:rsidRPr="00CF2377" w:rsidDel="00E22422">
          <w:delText>l</w:delText>
        </w:r>
      </w:del>
      <w:ins w:id="94" w:author="Author">
        <w:r w:rsidR="00E22422">
          <w:t>m</w:t>
        </w:r>
      </w:ins>
      <w:r w:rsidRPr="00CF2377">
        <w:t>)</w:t>
      </w:r>
      <w:r w:rsidRPr="00CF2377">
        <w:tab/>
        <w:t>template S.28.02.01 of Annex I, specifying the Minimum Capital Requirement for insurance undertakings engaged in both life and non-life insurance activity, following the instructions set out in section S.28.02 of Annex II</w:t>
      </w:r>
      <w:r w:rsidR="0044402D">
        <w:t xml:space="preserve"> to this Regulation</w:t>
      </w:r>
      <w:r w:rsidRPr="00CF2377">
        <w:t>.</w:t>
      </w:r>
    </w:p>
    <w:p w14:paraId="3736E4F3" w14:textId="2703475D" w:rsidR="006D1237" w:rsidRPr="00CF2377" w:rsidRDefault="00867508" w:rsidP="006D1237">
      <w:pPr>
        <w:pStyle w:val="Titrearticle"/>
      </w:pPr>
      <w:r w:rsidRPr="00CF2377">
        <w:t xml:space="preserve">Article </w:t>
      </w:r>
      <w:del w:id="95" w:author="Author">
        <w:r w:rsidR="00464584" w:rsidDel="000B1DEB">
          <w:delText>4</w:delText>
        </w:r>
      </w:del>
      <w:ins w:id="96" w:author="Author">
        <w:r w:rsidR="000B1DEB">
          <w:t>5</w:t>
        </w:r>
      </w:ins>
    </w:p>
    <w:p w14:paraId="4FFA11F9" w14:textId="67B121A8" w:rsidR="00867508" w:rsidRPr="00CF2377" w:rsidRDefault="00867508" w:rsidP="00867508">
      <w:pPr>
        <w:pStyle w:val="NormalCentered"/>
        <w:rPr>
          <w:b/>
          <w:bCs/>
        </w:rPr>
      </w:pPr>
      <w:r w:rsidRPr="00CF2377">
        <w:rPr>
          <w:b/>
          <w:bCs/>
        </w:rPr>
        <w:t xml:space="preserve">Templates </w:t>
      </w:r>
      <w:r w:rsidR="0044402D">
        <w:rPr>
          <w:b/>
          <w:bCs/>
        </w:rPr>
        <w:t xml:space="preserve">and instructions </w:t>
      </w:r>
      <w:r w:rsidRPr="00CF2377">
        <w:rPr>
          <w:b/>
          <w:bCs/>
        </w:rPr>
        <w:t>for the</w:t>
      </w:r>
      <w:r w:rsidR="0044402D">
        <w:rPr>
          <w:b/>
          <w:bCs/>
        </w:rPr>
        <w:t xml:space="preserve"> disclosure of the</w:t>
      </w:r>
      <w:r w:rsidRPr="00CF2377">
        <w:rPr>
          <w:b/>
          <w:bCs/>
        </w:rPr>
        <w:t xml:space="preserve"> solvency and financial condition report of groups</w:t>
      </w:r>
    </w:p>
    <w:p w14:paraId="58B2C475" w14:textId="586E67EB" w:rsidR="00294D2F" w:rsidRPr="00CF2377" w:rsidRDefault="00867508" w:rsidP="00294D2F">
      <w:r w:rsidRPr="00CF2377">
        <w:lastRenderedPageBreak/>
        <w:t xml:space="preserve">Participating insurance and reinsurance undertakings, insurance holding companies </w:t>
      </w:r>
      <w:r w:rsidR="0044402D">
        <w:t>and</w:t>
      </w:r>
      <w:r w:rsidRPr="00CF2377">
        <w:t xml:space="preserve"> mixed financial holding companies shall</w:t>
      </w:r>
      <w:r w:rsidR="00CF2377" w:rsidRPr="00CF2377">
        <w:t>,</w:t>
      </w:r>
      <w:r w:rsidRPr="00CF2377">
        <w:t xml:space="preserve"> </w:t>
      </w:r>
      <w:r w:rsidR="00CF2377" w:rsidRPr="00CF2377">
        <w:t>as part of</w:t>
      </w:r>
      <w:r w:rsidR="00805748">
        <w:t xml:space="preserve"> the disclosure of</w:t>
      </w:r>
      <w:r w:rsidR="00CF2377" w:rsidRPr="00CF2377">
        <w:t xml:space="preserve"> their group solvency and financial condition report, </w:t>
      </w:r>
      <w:r w:rsidRPr="00CF2377">
        <w:t xml:space="preserve">publicly disclose at least </w:t>
      </w:r>
      <w:r w:rsidR="00294D2F" w:rsidRPr="00CF2377">
        <w:t xml:space="preserve">the following </w:t>
      </w:r>
      <w:r w:rsidR="00294D2F">
        <w:t>information by using the following</w:t>
      </w:r>
      <w:r w:rsidR="00294D2F" w:rsidRPr="00CF2377">
        <w:t xml:space="preserve"> templates</w:t>
      </w:r>
      <w:r w:rsidR="00294D2F">
        <w:t xml:space="preserve"> and complying with the following instructions</w:t>
      </w:r>
      <w:r w:rsidR="00294D2F" w:rsidRPr="00CF2377">
        <w:t>:</w:t>
      </w:r>
    </w:p>
    <w:p w14:paraId="06D3B766" w14:textId="7B19A6F2" w:rsidR="00867508" w:rsidRPr="00CF2377" w:rsidRDefault="00867508" w:rsidP="008E4892">
      <w:pPr>
        <w:pStyle w:val="Point0"/>
        <w:ind w:left="567" w:hanging="567"/>
      </w:pPr>
      <w:r w:rsidRPr="00CF2377">
        <w:t>(a)</w:t>
      </w:r>
      <w:r w:rsidRPr="00CF2377">
        <w:tab/>
        <w:t xml:space="preserve">where, for the calculation of the group solvency, the group uses method 1 as defined in Article 230 of Directive 2009/138/EC, either exclusively or in combination with method 2 as defined in Article 233 of </w:t>
      </w:r>
      <w:r w:rsidR="00E6519B">
        <w:t xml:space="preserve">that </w:t>
      </w:r>
      <w:r w:rsidRPr="00CF2377">
        <w:t>Directive, template S.02.01.02 of Annex I to this Regulation</w:t>
      </w:r>
      <w:r w:rsidR="00683F2B">
        <w:t xml:space="preserve"> </w:t>
      </w:r>
      <w:r w:rsidRPr="00CF2377">
        <w:t xml:space="preserve">specifying balance sheet information, using the valuation </w:t>
      </w:r>
      <w:r w:rsidR="00E6519B">
        <w:t xml:space="preserve">method referred to </w:t>
      </w:r>
      <w:r w:rsidRPr="00CF2377">
        <w:t>in Article 75 of Directive 2009/138/EC, following the instructions set out in section S.02.01 of Annex III to this Regulation;</w:t>
      </w:r>
    </w:p>
    <w:p w14:paraId="032F7390" w14:textId="1874555A" w:rsidR="00867508" w:rsidRPr="00CF2377" w:rsidRDefault="00867508" w:rsidP="008E4892">
      <w:pPr>
        <w:pStyle w:val="Point0"/>
        <w:ind w:left="567" w:hanging="567"/>
      </w:pPr>
      <w:r w:rsidRPr="00CF2377">
        <w:t>(b)</w:t>
      </w:r>
      <w:r w:rsidRPr="00CF2377">
        <w:tab/>
        <w:t>template S.05.01.02 of Annex I, specifying information on premiums, claims and expenses, using the valuation and recognition principles used in the consolidated financial statements, following the instructions set out in section S.05.01 of Annex III to this Regulation, for each line of b</w:t>
      </w:r>
      <w:r w:rsidR="00683F2B">
        <w:t xml:space="preserve">usiness as defined in Annex I </w:t>
      </w:r>
      <w:r w:rsidR="00683F2B" w:rsidRPr="00485ABE">
        <w:t>to</w:t>
      </w:r>
      <w:r w:rsidRPr="00CF2377">
        <w:t xml:space="preserve"> Delegated Regulation (EU) </w:t>
      </w:r>
      <w:proofErr w:type="gramStart"/>
      <w:r w:rsidRPr="00CF2377">
        <w:t>2015/35;</w:t>
      </w:r>
      <w:proofErr w:type="gramEnd"/>
    </w:p>
    <w:p w14:paraId="4E7114EF" w14:textId="264CE501" w:rsidR="00867508" w:rsidRPr="00CF2377" w:rsidRDefault="006C4FAF" w:rsidP="008E4892">
      <w:pPr>
        <w:pStyle w:val="Point0"/>
        <w:ind w:left="567" w:hanging="567"/>
      </w:pPr>
      <w:r>
        <w:t>(c)</w:t>
      </w:r>
      <w:r>
        <w:tab/>
        <w:t>template S.05.02.04</w:t>
      </w:r>
      <w:r w:rsidR="00867508" w:rsidRPr="00CF2377">
        <w:t xml:space="preserve"> of Annex I, specifying information on premiums, claims and expenses by country, using the valuation and</w:t>
      </w:r>
      <w:r w:rsidR="00E6519B">
        <w:t xml:space="preserve"> </w:t>
      </w:r>
      <w:r w:rsidR="00867508" w:rsidRPr="00CF2377">
        <w:t>recognition principles used in the consolidated financial statements, following the instructions set out in section S.05.02 of Annex III</w:t>
      </w:r>
      <w:r w:rsidR="00E6519B">
        <w:t xml:space="preserve"> to this </w:t>
      </w:r>
      <w:proofErr w:type="gramStart"/>
      <w:r w:rsidR="00E6519B">
        <w:t>Regulation</w:t>
      </w:r>
      <w:r w:rsidR="00867508" w:rsidRPr="00CF2377">
        <w:t>;</w:t>
      </w:r>
      <w:proofErr w:type="gramEnd"/>
    </w:p>
    <w:p w14:paraId="633CE273" w14:textId="055E2FDD" w:rsidR="00867508" w:rsidRPr="00CF2377" w:rsidRDefault="00867508" w:rsidP="008E4892">
      <w:pPr>
        <w:pStyle w:val="Point0"/>
        <w:ind w:left="567" w:hanging="567"/>
      </w:pPr>
      <w:r w:rsidRPr="00CF2377">
        <w:t>(d)</w:t>
      </w:r>
      <w:r w:rsidRPr="00CF2377">
        <w:tab/>
        <w:t xml:space="preserve">template S.22.01.22 of Annex I, specifying information on the impact of the </w:t>
      </w:r>
      <w:proofErr w:type="gramStart"/>
      <w:r w:rsidRPr="00CF2377">
        <w:t>long term</w:t>
      </w:r>
      <w:proofErr w:type="gramEnd"/>
      <w:r w:rsidRPr="00CF2377">
        <w:t xml:space="preserve"> guarantee and transitional measures, following the instructions set out in section S.22.01 of Annex III</w:t>
      </w:r>
      <w:r w:rsidR="004E1D64">
        <w:t xml:space="preserve"> to this </w:t>
      </w:r>
      <w:proofErr w:type="gramStart"/>
      <w:r w:rsidR="004E1D64">
        <w:t>Regulation</w:t>
      </w:r>
      <w:r w:rsidRPr="00CF2377">
        <w:t>;</w:t>
      </w:r>
      <w:proofErr w:type="gramEnd"/>
    </w:p>
    <w:p w14:paraId="31C84D84" w14:textId="4C2C5DF8" w:rsidR="00867508" w:rsidRPr="00CF2377" w:rsidRDefault="00867508" w:rsidP="008E4892">
      <w:pPr>
        <w:pStyle w:val="Point0"/>
        <w:ind w:left="567" w:hanging="567"/>
      </w:pPr>
      <w:r w:rsidRPr="00CF2377">
        <w:t>(e)</w:t>
      </w:r>
      <w:r w:rsidRPr="00CF2377">
        <w:tab/>
        <w:t>template S.23.01.22 of Annex I, specifying information on own funds, including basic own funds and ancillary own funds, following the instructions set out in section S.23.01 of Annex III</w:t>
      </w:r>
      <w:r w:rsidR="004E1D64">
        <w:t xml:space="preserve"> to this </w:t>
      </w:r>
      <w:proofErr w:type="gramStart"/>
      <w:r w:rsidR="004E1D64">
        <w:t>Regulation</w:t>
      </w:r>
      <w:r w:rsidRPr="00CF2377">
        <w:t>;</w:t>
      </w:r>
      <w:proofErr w:type="gramEnd"/>
    </w:p>
    <w:p w14:paraId="6C527E78" w14:textId="61319886" w:rsidR="00867508" w:rsidRPr="00CF2377" w:rsidRDefault="00867508" w:rsidP="008E4892">
      <w:pPr>
        <w:pStyle w:val="Point0"/>
        <w:ind w:left="567" w:hanging="567"/>
      </w:pPr>
      <w:r w:rsidRPr="00CF2377">
        <w:t>(f)</w:t>
      </w:r>
      <w:r w:rsidRPr="00CF2377">
        <w:tab/>
        <w:t>where, for the calculation of group solvency, the group uses method 1 as defined in Article 230 of Directive 2009/138/EC, either exclusively or in combination with method 2 as defined in Article 233 of that Directive, template S.25.01.22 of Annex I to this Regulation, specifying information on the Solvency Capital Requirement, calculated using the standard formula, following the instructions set out in section S.25.01 of Annex III to this Regulation;</w:t>
      </w:r>
    </w:p>
    <w:p w14:paraId="33CAA04E" w14:textId="490E583C" w:rsidR="00867508" w:rsidRPr="00CF2377" w:rsidRDefault="00867508" w:rsidP="008E4892">
      <w:pPr>
        <w:pStyle w:val="Point0"/>
        <w:ind w:left="567" w:hanging="567"/>
      </w:pPr>
      <w:r w:rsidRPr="00CF2377">
        <w:t>(g)</w:t>
      </w:r>
      <w:r w:rsidRPr="00CF2377">
        <w:tab/>
        <w:t>where, for the calculation of group solvency, the group uses method 1 as defined in Article 230 of Directive 2009/138/EC, either exclusively or in combination with method 2 as defined in Article 233 of that Directive,</w:t>
      </w:r>
      <w:r w:rsidR="004E1D64">
        <w:t xml:space="preserve"> </w:t>
      </w:r>
      <w:r w:rsidRPr="00CF2377">
        <w:t>template S.25.05.22 of Annex I to this Regulation, specifying information on the Solvency Capital Requirement,</w:t>
      </w:r>
      <w:r w:rsidR="004E1D64">
        <w:t xml:space="preserve"> </w:t>
      </w:r>
      <w:r w:rsidRPr="00CF2377">
        <w:t>calculated using a partial internal model or a full internal model, following the instructions set out in section S.25.05 of Annex III to this Regulation;</w:t>
      </w:r>
    </w:p>
    <w:p w14:paraId="7F749A96" w14:textId="14811182" w:rsidR="00867508" w:rsidRPr="00CF2377" w:rsidRDefault="00867508" w:rsidP="008E4892">
      <w:pPr>
        <w:pStyle w:val="Point0"/>
        <w:ind w:left="567" w:hanging="567"/>
      </w:pPr>
      <w:r w:rsidRPr="00CF2377">
        <w:t>(h)</w:t>
      </w:r>
      <w:r w:rsidR="008E4892" w:rsidRPr="00CF2377">
        <w:tab/>
      </w:r>
      <w:r w:rsidRPr="00CF2377">
        <w:t>template S.32.01.22 of Annex I, specifying information on the undertakings in the scope of the group, following the instructions set out in section S.32.01 of Annex III</w:t>
      </w:r>
      <w:r w:rsidR="004E1D64">
        <w:t xml:space="preserve"> to this Regulation</w:t>
      </w:r>
      <w:r w:rsidRPr="00CF2377">
        <w:t>.</w:t>
      </w:r>
    </w:p>
    <w:p w14:paraId="375B6CEC" w14:textId="20298ED3" w:rsidR="006D1237" w:rsidRPr="00E77B75" w:rsidRDefault="00867508" w:rsidP="006D1237">
      <w:pPr>
        <w:pStyle w:val="Titrearticle"/>
      </w:pPr>
      <w:r w:rsidRPr="00E77B75">
        <w:t xml:space="preserve">Article </w:t>
      </w:r>
      <w:del w:id="97" w:author="Author">
        <w:r w:rsidR="00464584" w:rsidDel="000B1DEB">
          <w:delText>5</w:delText>
        </w:r>
      </w:del>
      <w:ins w:id="98" w:author="Author">
        <w:r w:rsidR="000B1DEB">
          <w:t>6</w:t>
        </w:r>
      </w:ins>
    </w:p>
    <w:p w14:paraId="496E5A19" w14:textId="77777777" w:rsidR="00867508" w:rsidRPr="00CF2377" w:rsidRDefault="00867508" w:rsidP="00867508">
      <w:pPr>
        <w:pStyle w:val="NormalCentered"/>
        <w:rPr>
          <w:b/>
          <w:bCs/>
        </w:rPr>
      </w:pPr>
      <w:r w:rsidRPr="00E77B75">
        <w:rPr>
          <w:b/>
          <w:bCs/>
        </w:rPr>
        <w:t>References to other documents in the solvency and financial condition report</w:t>
      </w:r>
    </w:p>
    <w:p w14:paraId="29834C0C" w14:textId="41E7BBF8" w:rsidR="00867508" w:rsidRPr="00CF2377" w:rsidRDefault="00867508" w:rsidP="00867508">
      <w:r w:rsidRPr="00CF2377">
        <w:t>Whe</w:t>
      </w:r>
      <w:r w:rsidR="00464584">
        <w:t>re</w:t>
      </w:r>
      <w:r w:rsidRPr="00CF2377">
        <w:t xml:space="preserve"> insurance and reinsurance undertakings, participating insurance and reinsurance undertakings, insurance holding companies or mixed financial holding companies include in the solvency and financial condition report references to other publicly available documents</w:t>
      </w:r>
      <w:r w:rsidR="00464584">
        <w:t>,</w:t>
      </w:r>
      <w:r w:rsidR="00CF2377" w:rsidRPr="00CF2377">
        <w:t xml:space="preserve"> </w:t>
      </w:r>
      <w:r w:rsidRPr="00CF2377">
        <w:lastRenderedPageBreak/>
        <w:t xml:space="preserve">these references shall be </w:t>
      </w:r>
      <w:r w:rsidR="00464584">
        <w:t>made</w:t>
      </w:r>
      <w:r w:rsidRPr="00CF2377">
        <w:t xml:space="preserve"> through references that lead directly to the information itself </w:t>
      </w:r>
      <w:r w:rsidRPr="00E77B75">
        <w:t>and not</w:t>
      </w:r>
      <w:r w:rsidR="004E1D64" w:rsidRPr="00E77B75">
        <w:t xml:space="preserve"> </w:t>
      </w:r>
      <w:r w:rsidR="00464584">
        <w:t>through</w:t>
      </w:r>
      <w:r w:rsidR="004E1D64" w:rsidRPr="00E77B75">
        <w:t xml:space="preserve"> references</w:t>
      </w:r>
      <w:r w:rsidRPr="00E77B75">
        <w:t xml:space="preserve"> to</w:t>
      </w:r>
      <w:r w:rsidRPr="00CF2377">
        <w:t xml:space="preserve"> a general document.</w:t>
      </w:r>
    </w:p>
    <w:p w14:paraId="2D092F78" w14:textId="0C47783D" w:rsidR="00867508" w:rsidRPr="00CF2377" w:rsidRDefault="00867508" w:rsidP="00867508">
      <w:pPr>
        <w:pStyle w:val="Titrearticle"/>
      </w:pPr>
      <w:r w:rsidRPr="00CF2377">
        <w:t xml:space="preserve">Article </w:t>
      </w:r>
      <w:del w:id="99" w:author="Author">
        <w:r w:rsidR="00464584" w:rsidDel="000B1DEB">
          <w:delText>6</w:delText>
        </w:r>
      </w:del>
      <w:ins w:id="100" w:author="Author">
        <w:r w:rsidR="000B1DEB">
          <w:t>7</w:t>
        </w:r>
      </w:ins>
    </w:p>
    <w:p w14:paraId="546ED088" w14:textId="77777777" w:rsidR="00867508" w:rsidRPr="00CF2377" w:rsidRDefault="00867508" w:rsidP="00867508">
      <w:pPr>
        <w:pStyle w:val="NormalCentered"/>
        <w:rPr>
          <w:b/>
          <w:bCs/>
        </w:rPr>
      </w:pPr>
      <w:r w:rsidRPr="00CF2377">
        <w:rPr>
          <w:b/>
          <w:bCs/>
        </w:rPr>
        <w:t>Consistency of information</w:t>
      </w:r>
    </w:p>
    <w:p w14:paraId="3A42C540" w14:textId="3DE3D81E" w:rsidR="00867508" w:rsidRPr="00CF2377" w:rsidRDefault="00867508" w:rsidP="00867508">
      <w:r w:rsidRPr="00CF2377">
        <w:t xml:space="preserve">Insurance and reinsurance undertakings, participating insurance and reinsurance undertakings, insurance holding companies </w:t>
      </w:r>
      <w:r w:rsidR="00167976">
        <w:t>and</w:t>
      </w:r>
      <w:r w:rsidRPr="00CF2377">
        <w:t xml:space="preserve"> mixed financial holding companies shall be responsible for the quality of the information disclosed and shall </w:t>
      </w:r>
      <w:r w:rsidR="00DF0909">
        <w:t>ensure</w:t>
      </w:r>
      <w:r w:rsidR="00DF0909" w:rsidRPr="00CF2377">
        <w:t xml:space="preserve"> </w:t>
      </w:r>
      <w:r w:rsidR="00DF0909">
        <w:t>that</w:t>
      </w:r>
      <w:r w:rsidRPr="00CF2377">
        <w:t xml:space="preserve"> the information disclosed is fully consistent with the information reported to the supervisory authorities.</w:t>
      </w:r>
    </w:p>
    <w:p w14:paraId="2E960BE8" w14:textId="051E7D5A" w:rsidR="00867508" w:rsidRPr="00CF2377" w:rsidRDefault="00867508" w:rsidP="00867508">
      <w:pPr>
        <w:pStyle w:val="Titrearticle"/>
      </w:pPr>
      <w:r w:rsidRPr="00CF2377">
        <w:t xml:space="preserve">Article </w:t>
      </w:r>
      <w:ins w:id="101" w:author="Author">
        <w:r w:rsidR="000B1DEB">
          <w:t>8</w:t>
        </w:r>
      </w:ins>
      <w:del w:id="102" w:author="Author">
        <w:r w:rsidR="00464584" w:rsidDel="000B1DEB">
          <w:delText>7</w:delText>
        </w:r>
      </w:del>
    </w:p>
    <w:p w14:paraId="4D538D16" w14:textId="77777777" w:rsidR="00867508" w:rsidRPr="00CF2377" w:rsidRDefault="00867508" w:rsidP="00867508">
      <w:pPr>
        <w:pStyle w:val="NormalCentered"/>
        <w:rPr>
          <w:b/>
          <w:bCs/>
        </w:rPr>
      </w:pPr>
      <w:r w:rsidRPr="00CF2377">
        <w:rPr>
          <w:b/>
          <w:bCs/>
        </w:rPr>
        <w:t>Means of disclosure of the group and single solvency and financial condition report</w:t>
      </w:r>
    </w:p>
    <w:p w14:paraId="1A8AC3F3" w14:textId="2077C3BC" w:rsidR="00477DAB" w:rsidRDefault="00B8757C" w:rsidP="009B5534">
      <w:r>
        <w:t>1</w:t>
      </w:r>
      <w:r w:rsidR="00C26FC7">
        <w:t>.</w:t>
      </w:r>
      <w:r>
        <w:t xml:space="preserve"> </w:t>
      </w:r>
      <w:r>
        <w:tab/>
      </w:r>
      <w:r w:rsidR="009B5534" w:rsidRPr="009B5534">
        <w:t>Insurance and reinsurance undertakings, participating insurance and reinsurance undertakings, insurance holding companies and mixed financial holding companies shall disclose the group and single solvency financial condition report on the website of the group.</w:t>
      </w:r>
    </w:p>
    <w:p w14:paraId="11B33B52" w14:textId="494CEB21" w:rsidR="009B5534" w:rsidRDefault="00C26FC7" w:rsidP="009B5534">
      <w:r>
        <w:t>2.</w:t>
      </w:r>
      <w:r w:rsidR="00173295">
        <w:tab/>
        <w:t>When the group or the i</w:t>
      </w:r>
      <w:r w:rsidR="009B5534" w:rsidRPr="009B5534">
        <w:t xml:space="preserve">nsurance and reinsurance undertakings, participating insurance and reinsurance undertakings, insurance holding companies and mixed financial holding companies do not own and maintain a website but are members of a trade association, which does own and maintain a website, the </w:t>
      </w:r>
      <w:r w:rsidR="00FF3CC3">
        <w:t xml:space="preserve">group and single solvency and financial condition report </w:t>
      </w:r>
      <w:r w:rsidR="009B5534" w:rsidRPr="009B5534">
        <w:t>shall, where permitted by that trade association, be disclosed by that association.</w:t>
      </w:r>
    </w:p>
    <w:p w14:paraId="004EFB3F" w14:textId="1578D81A" w:rsidR="009B5534" w:rsidRDefault="00C26FC7" w:rsidP="009B5534">
      <w:r>
        <w:t>3.</w:t>
      </w:r>
      <w:r w:rsidR="00173295">
        <w:tab/>
        <w:t>Where i</w:t>
      </w:r>
      <w:r w:rsidR="009B5534" w:rsidRPr="009B5534">
        <w:t>nsurance and reinsurance undertakings, participating insurance and reinsurance undertakings, insurance holding companies and mixed financial holding companies disclose the</w:t>
      </w:r>
      <w:r w:rsidR="00C56622">
        <w:t xml:space="preserve"> group and single</w:t>
      </w:r>
      <w:r w:rsidR="009B5534" w:rsidRPr="009B5534">
        <w:t xml:space="preserve"> solvency and financial condition report on a website in accordance with paragraph 1 or 2, that report shall remain available on that website for at least five years after the respective disclosure date.</w:t>
      </w:r>
    </w:p>
    <w:p w14:paraId="784A520D" w14:textId="40736509" w:rsidR="009B5534" w:rsidRDefault="00C56622" w:rsidP="009B5534">
      <w:r>
        <w:t>4</w:t>
      </w:r>
      <w:r w:rsidR="00C26FC7">
        <w:t>.</w:t>
      </w:r>
      <w:r>
        <w:tab/>
        <w:t xml:space="preserve">Where </w:t>
      </w:r>
      <w:r w:rsidR="00173295">
        <w:t>i</w:t>
      </w:r>
      <w:r>
        <w:t xml:space="preserve">nsurance </w:t>
      </w:r>
      <w:r w:rsidR="009B5534" w:rsidRPr="009B5534">
        <w:t>and reinsurance undertakings, participating insurance</w:t>
      </w:r>
      <w:r>
        <w:t xml:space="preserve"> and reinsurance undertakings</w:t>
      </w:r>
      <w:r w:rsidR="009B5534" w:rsidRPr="009B5534">
        <w:t>, insurance holding companies and mixed financial holding companies un</w:t>
      </w:r>
      <w:r>
        <w:t>dertakings do not disclose the group and single</w:t>
      </w:r>
      <w:r w:rsidR="009B5534" w:rsidRPr="009B5534">
        <w:t xml:space="preserve"> solvency and financial condition report on a website in accordance with paragraphs 1 and 2, they shall </w:t>
      </w:r>
      <w:r>
        <w:t>send an electronic copy of the</w:t>
      </w:r>
      <w:r w:rsidR="009B5534" w:rsidRPr="009B5534">
        <w:t xml:space="preserve"> report to any person who, within five years of the respective disclosure date requests </w:t>
      </w:r>
      <w:r w:rsidR="00FB06F7">
        <w:t>the report.</w:t>
      </w:r>
      <w:r w:rsidR="009B5534" w:rsidRPr="009B5534">
        <w:t xml:space="preserve"> Insurance and reinsurance undertakings, participating insurance and reinsurance undertakings, insurance holding companies and mixed financial holding </w:t>
      </w:r>
      <w:proofErr w:type="gramStart"/>
      <w:r w:rsidR="009B5534" w:rsidRPr="009B5534">
        <w:t>companies</w:t>
      </w:r>
      <w:proofErr w:type="gramEnd"/>
      <w:r w:rsidR="009B5534" w:rsidRPr="009B5534">
        <w:t xml:space="preserve"> undertakings shall send the report within 10 working days from that request.</w:t>
      </w:r>
    </w:p>
    <w:p w14:paraId="044C856E" w14:textId="632E0A00" w:rsidR="009B5534" w:rsidRDefault="009B5534" w:rsidP="009B5534">
      <w:r w:rsidRPr="009B5534">
        <w:t>5</w:t>
      </w:r>
      <w:r w:rsidR="00C26FC7">
        <w:t>.</w:t>
      </w:r>
      <w:r w:rsidRPr="009B5534">
        <w:tab/>
        <w:t>Insurance and reinsurance undertakings, participating insuran</w:t>
      </w:r>
      <w:r w:rsidR="00037E28">
        <w:t>ce and reinsurance undertakings</w:t>
      </w:r>
      <w:r w:rsidRPr="009B5534">
        <w:t>,</w:t>
      </w:r>
      <w:r w:rsidR="00037E28">
        <w:t xml:space="preserve"> </w:t>
      </w:r>
      <w:r w:rsidRPr="009B5534">
        <w:t xml:space="preserve">insurance holding companies and mixed financial holding companies undertakings shall, irrespective of whether the </w:t>
      </w:r>
      <w:r>
        <w:t>group</w:t>
      </w:r>
      <w:r w:rsidR="00201222">
        <w:t xml:space="preserve"> and </w:t>
      </w:r>
      <w:r>
        <w:t>single solvency and financial condition report</w:t>
      </w:r>
      <w:r w:rsidRPr="009B5534">
        <w:t xml:space="preserve"> has been made available on a website in accordance with paragraph 1 or 2, send, to any person who so requests within two years of the respective disclosure date, </w:t>
      </w:r>
      <w:r w:rsidR="00037E28">
        <w:t>a printed copy of the</w:t>
      </w:r>
      <w:r w:rsidRPr="009B5534">
        <w:t xml:space="preserve"> report within 20 working days from that request.</w:t>
      </w:r>
    </w:p>
    <w:p w14:paraId="24649F51" w14:textId="6C398CE7" w:rsidR="009B5534" w:rsidRDefault="00C26FC7" w:rsidP="009B5534">
      <w:r>
        <w:t>6.</w:t>
      </w:r>
      <w:r w:rsidR="009B5534" w:rsidRPr="009B5534">
        <w:tab/>
        <w:t xml:space="preserve">Insurance and reinsurance undertakings, participating insurance and reinsurance undertakings, insurance holding companies and mixed financial holding companies shall ensure submission of the group and single solvency and financial condition report, </w:t>
      </w:r>
      <w:r w:rsidR="009A3555">
        <w:t>and any updated version of that report</w:t>
      </w:r>
      <w:r w:rsidR="009B5534" w:rsidRPr="009B5534">
        <w:t xml:space="preserve"> thereto, in electronic form to the supervisory authorities.</w:t>
      </w:r>
    </w:p>
    <w:p w14:paraId="6DBF489C" w14:textId="7718BAD2" w:rsidR="00867508" w:rsidRPr="009B5534" w:rsidRDefault="00867508" w:rsidP="00867508">
      <w:pPr>
        <w:pStyle w:val="Titrearticle"/>
      </w:pPr>
      <w:r w:rsidRPr="009B5534">
        <w:lastRenderedPageBreak/>
        <w:t xml:space="preserve">Article </w:t>
      </w:r>
      <w:del w:id="103" w:author="Author">
        <w:r w:rsidR="00464584" w:rsidRPr="009B5534" w:rsidDel="000B1DEB">
          <w:delText>8</w:delText>
        </w:r>
      </w:del>
      <w:ins w:id="104" w:author="Author">
        <w:r w:rsidR="000B1DEB">
          <w:t>9</w:t>
        </w:r>
      </w:ins>
    </w:p>
    <w:p w14:paraId="5E5179D0" w14:textId="77777777" w:rsidR="00867508" w:rsidRPr="00CF2377" w:rsidRDefault="00867508" w:rsidP="00867508">
      <w:pPr>
        <w:pStyle w:val="NormalCentered"/>
        <w:rPr>
          <w:b/>
          <w:bCs/>
        </w:rPr>
      </w:pPr>
      <w:r w:rsidRPr="00CF2377">
        <w:rPr>
          <w:b/>
          <w:bCs/>
        </w:rPr>
        <w:t>Involvement of the subsidiaries in the single solvency and financial condition report</w:t>
      </w:r>
    </w:p>
    <w:p w14:paraId="76BB0530" w14:textId="0AA07F50" w:rsidR="00867508" w:rsidRPr="00CF2377" w:rsidRDefault="00867508" w:rsidP="0058543B">
      <w:pPr>
        <w:tabs>
          <w:tab w:val="left" w:pos="567"/>
        </w:tabs>
      </w:pPr>
      <w:r w:rsidRPr="00CF2377">
        <w:t>1.</w:t>
      </w:r>
      <w:r w:rsidRPr="00CF2377">
        <w:tab/>
        <w:t>Whe</w:t>
      </w:r>
      <w:r w:rsidR="00167976">
        <w:t>re</w:t>
      </w:r>
      <w:r w:rsidRPr="00CF2377">
        <w:t xml:space="preserve"> a participating insurance or reinsurance undertaking, insurance holding company or mixed financial holding company</w:t>
      </w:r>
      <w:r w:rsidR="00167976">
        <w:t>,</w:t>
      </w:r>
      <w:r w:rsidRPr="00CF2377">
        <w:t xml:space="preserve"> </w:t>
      </w:r>
      <w:r w:rsidRPr="009E5EB0">
        <w:t>requests an agreement from</w:t>
      </w:r>
      <w:r w:rsidR="00167976" w:rsidRPr="009E5EB0">
        <w:t xml:space="preserve"> </w:t>
      </w:r>
      <w:r w:rsidRPr="009E5EB0">
        <w:t xml:space="preserve">the group supervisor to provide a single solvency and financial condition report, </w:t>
      </w:r>
      <w:r w:rsidR="00167976" w:rsidRPr="009E5EB0">
        <w:t xml:space="preserve">in accordance with Article 256(2) of Directive 2009/138/EC, </w:t>
      </w:r>
      <w:r w:rsidRPr="009E5EB0">
        <w:t>the group supervisor shall promptly contact all supervisory authorities concerned to discuss in particular the language of the text of the single solvency and financial condition report.</w:t>
      </w:r>
    </w:p>
    <w:p w14:paraId="7FC30077" w14:textId="0E85C38C" w:rsidR="00867508" w:rsidRPr="00CF2377" w:rsidRDefault="00867508" w:rsidP="0058543B">
      <w:pPr>
        <w:tabs>
          <w:tab w:val="left" w:pos="567"/>
        </w:tabs>
      </w:pPr>
      <w:r w:rsidRPr="00CF2377">
        <w:t>2.</w:t>
      </w:r>
      <w:r w:rsidRPr="00CF2377">
        <w:tab/>
        <w:t>The participating insurance and reinsurance undertaking, insurance holding company or mixed financial holding company shall provide an explanation on how the</w:t>
      </w:r>
      <w:r w:rsidR="00167976">
        <w:t>ir</w:t>
      </w:r>
      <w:r w:rsidRPr="00CF2377">
        <w:t xml:space="preserve"> subsidiaries shall be covered and how the subsidiaries' administrative, management or supervisory body shall be involved in the </w:t>
      </w:r>
      <w:r w:rsidR="00464584">
        <w:t xml:space="preserve">drafting </w:t>
      </w:r>
      <w:r w:rsidRPr="00CF2377">
        <w:t>process and in the approval of the single solvency and financial condition report.</w:t>
      </w:r>
    </w:p>
    <w:p w14:paraId="76F5C326" w14:textId="14EC2568" w:rsidR="0007454A" w:rsidRPr="00CF2377" w:rsidRDefault="00867508" w:rsidP="0007454A">
      <w:pPr>
        <w:pStyle w:val="Titrearticle"/>
      </w:pPr>
      <w:r w:rsidRPr="00CF2377">
        <w:t xml:space="preserve">Article </w:t>
      </w:r>
      <w:ins w:id="105" w:author="Author">
        <w:r w:rsidR="000B1DEB">
          <w:t>10</w:t>
        </w:r>
      </w:ins>
      <w:del w:id="106" w:author="Author">
        <w:r w:rsidR="00464584" w:rsidDel="000B1DEB">
          <w:delText>9</w:delText>
        </w:r>
      </w:del>
    </w:p>
    <w:p w14:paraId="4D4C74A0" w14:textId="6887B43E" w:rsidR="0007454A" w:rsidRPr="00CF2377" w:rsidRDefault="0007454A" w:rsidP="0007454A">
      <w:pPr>
        <w:pStyle w:val="NormalCentered"/>
        <w:rPr>
          <w:b/>
          <w:bCs/>
        </w:rPr>
      </w:pPr>
      <w:r w:rsidRPr="00CF2377">
        <w:rPr>
          <w:b/>
          <w:bCs/>
        </w:rPr>
        <w:t>Repeal</w:t>
      </w:r>
      <w:r w:rsidR="00464584">
        <w:rPr>
          <w:b/>
          <w:bCs/>
        </w:rPr>
        <w:t xml:space="preserve"> of </w:t>
      </w:r>
      <w:r w:rsidR="00464584" w:rsidRPr="00464584">
        <w:rPr>
          <w:b/>
          <w:bCs/>
        </w:rPr>
        <w:t>Implementing Regulation (EU) 20</w:t>
      </w:r>
      <w:ins w:id="107" w:author="Author">
        <w:r w:rsidR="00704796">
          <w:rPr>
            <w:b/>
            <w:bCs/>
          </w:rPr>
          <w:t>23</w:t>
        </w:r>
      </w:ins>
      <w:del w:id="108" w:author="Author">
        <w:r w:rsidR="00464584" w:rsidRPr="00464584" w:rsidDel="00704796">
          <w:rPr>
            <w:b/>
            <w:bCs/>
          </w:rPr>
          <w:delText>15</w:delText>
        </w:r>
      </w:del>
      <w:r w:rsidR="00464584" w:rsidRPr="00464584">
        <w:rPr>
          <w:b/>
          <w:bCs/>
        </w:rPr>
        <w:t>/</w:t>
      </w:r>
      <w:ins w:id="109" w:author="Author">
        <w:r w:rsidR="00704796">
          <w:rPr>
            <w:b/>
            <w:bCs/>
          </w:rPr>
          <w:t>895</w:t>
        </w:r>
      </w:ins>
      <w:del w:id="110" w:author="Author">
        <w:r w:rsidR="00464584" w:rsidRPr="00464584" w:rsidDel="00704796">
          <w:rPr>
            <w:b/>
            <w:bCs/>
          </w:rPr>
          <w:delText>2452</w:delText>
        </w:r>
      </w:del>
      <w:r w:rsidR="00464584" w:rsidRPr="00464584">
        <w:rPr>
          <w:b/>
          <w:bCs/>
        </w:rPr>
        <w:t xml:space="preserve"> </w:t>
      </w:r>
    </w:p>
    <w:p w14:paraId="092306A7" w14:textId="1A946638" w:rsidR="0007454A" w:rsidRPr="00CF2377" w:rsidRDefault="0007454A" w:rsidP="0007454A">
      <w:r w:rsidRPr="00CF2377">
        <w:t>Implementing Regulation (EU) 20</w:t>
      </w:r>
      <w:ins w:id="111" w:author="Author">
        <w:r w:rsidR="00704796">
          <w:t>23</w:t>
        </w:r>
      </w:ins>
      <w:del w:id="112" w:author="Author">
        <w:r w:rsidRPr="00CF2377" w:rsidDel="00704796">
          <w:delText>15</w:delText>
        </w:r>
      </w:del>
      <w:r w:rsidRPr="00CF2377">
        <w:t>/</w:t>
      </w:r>
      <w:del w:id="113" w:author="Author">
        <w:r w:rsidRPr="00CF2377" w:rsidDel="00704796">
          <w:delText>2452</w:delText>
        </w:r>
      </w:del>
      <w:ins w:id="114" w:author="Author">
        <w:r w:rsidR="00704796">
          <w:t>895</w:t>
        </w:r>
      </w:ins>
      <w:r w:rsidRPr="00CF2377">
        <w:t xml:space="preserve"> is repealed.</w:t>
      </w:r>
    </w:p>
    <w:p w14:paraId="1FC2F70F" w14:textId="7FAC6577" w:rsidR="00D9611A" w:rsidRPr="00CF2377" w:rsidRDefault="00D9611A" w:rsidP="00E6519B">
      <w:pPr>
        <w:pStyle w:val="Titrearticle"/>
      </w:pPr>
      <w:r w:rsidRPr="00CF2377">
        <w:t xml:space="preserve">Article </w:t>
      </w:r>
      <w:r w:rsidR="00860DD3" w:rsidRPr="00CF2377">
        <w:t>1</w:t>
      </w:r>
      <w:ins w:id="115" w:author="Author">
        <w:r w:rsidR="000B1DEB">
          <w:t>1</w:t>
        </w:r>
      </w:ins>
      <w:del w:id="116" w:author="Author">
        <w:r w:rsidR="00464584" w:rsidDel="000B1DEB">
          <w:delText>0</w:delText>
        </w:r>
      </w:del>
    </w:p>
    <w:p w14:paraId="158CAB61" w14:textId="3F925636" w:rsidR="00860DD3" w:rsidRPr="00CF2377" w:rsidRDefault="00860DD3" w:rsidP="00860DD3">
      <w:pPr>
        <w:pStyle w:val="NormalCentered"/>
        <w:rPr>
          <w:b/>
          <w:bCs/>
        </w:rPr>
      </w:pPr>
      <w:r w:rsidRPr="00CF2377">
        <w:rPr>
          <w:b/>
          <w:bCs/>
        </w:rPr>
        <w:t>Entry into force</w:t>
      </w:r>
      <w:r w:rsidR="00464584">
        <w:rPr>
          <w:b/>
          <w:bCs/>
        </w:rPr>
        <w:t xml:space="preserve"> and date of application</w:t>
      </w:r>
    </w:p>
    <w:p w14:paraId="5097732A" w14:textId="3733EFB6" w:rsidR="00860DD3" w:rsidRDefault="00860DD3" w:rsidP="00860DD3">
      <w:r w:rsidRPr="00CF2377">
        <w:t xml:space="preserve">This Regulation shall enter into force on the twentieth day following that of its publication in the </w:t>
      </w:r>
      <w:r w:rsidRPr="00CF2377">
        <w:rPr>
          <w:i/>
          <w:iCs/>
        </w:rPr>
        <w:t>Official Journal of the European Union</w:t>
      </w:r>
      <w:r w:rsidRPr="00CF2377">
        <w:t>.</w:t>
      </w:r>
    </w:p>
    <w:p w14:paraId="5D2A04AC" w14:textId="6B2F8066" w:rsidR="00860DD3" w:rsidRPr="00CF2377" w:rsidRDefault="00860DD3" w:rsidP="00CE6656">
      <w:pPr>
        <w:rPr>
          <w:rFonts w:eastAsia="Times New Roman"/>
          <w:color w:val="000000"/>
        </w:rPr>
      </w:pPr>
      <w:r w:rsidRPr="00CF2377">
        <w:rPr>
          <w:rFonts w:eastAsia="Times New Roman"/>
          <w:color w:val="000000"/>
        </w:rPr>
        <w:t xml:space="preserve">It shall apply from </w:t>
      </w:r>
      <w:del w:id="117" w:author="Author">
        <w:r w:rsidRPr="00CF2377" w:rsidDel="00704796">
          <w:rPr>
            <w:rFonts w:eastAsia="Times New Roman"/>
            <w:color w:val="000000"/>
          </w:rPr>
          <w:delText xml:space="preserve">31 </w:delText>
        </w:r>
      </w:del>
      <w:ins w:id="118" w:author="Author">
        <w:r w:rsidR="000B1DEB">
          <w:rPr>
            <w:rFonts w:eastAsia="Times New Roman"/>
            <w:color w:val="000000"/>
          </w:rPr>
          <w:t>30</w:t>
        </w:r>
        <w:r w:rsidR="00704796">
          <w:rPr>
            <w:rFonts w:eastAsia="Times New Roman"/>
            <w:color w:val="000000"/>
          </w:rPr>
          <w:t xml:space="preserve"> January</w:t>
        </w:r>
      </w:ins>
      <w:del w:id="119" w:author="Author">
        <w:r w:rsidRPr="00CF2377" w:rsidDel="00704796">
          <w:rPr>
            <w:rFonts w:eastAsia="Times New Roman"/>
            <w:color w:val="000000"/>
          </w:rPr>
          <w:delText>December</w:delText>
        </w:r>
      </w:del>
      <w:r w:rsidRPr="00CF2377">
        <w:rPr>
          <w:rFonts w:eastAsia="Times New Roman"/>
          <w:color w:val="000000"/>
        </w:rPr>
        <w:t xml:space="preserve"> 202</w:t>
      </w:r>
      <w:ins w:id="120" w:author="Author">
        <w:r w:rsidR="000B1DEB">
          <w:rPr>
            <w:rFonts w:eastAsia="Times New Roman"/>
            <w:color w:val="000000"/>
          </w:rPr>
          <w:t>7</w:t>
        </w:r>
      </w:ins>
      <w:del w:id="121" w:author="Author">
        <w:r w:rsidRPr="00CF2377" w:rsidDel="00704796">
          <w:rPr>
            <w:rFonts w:eastAsia="Times New Roman"/>
            <w:color w:val="000000"/>
          </w:rPr>
          <w:delText>3</w:delText>
        </w:r>
      </w:del>
      <w:r w:rsidRPr="00CF2377">
        <w:rPr>
          <w:rFonts w:eastAsia="Times New Roman"/>
          <w:color w:val="000000"/>
        </w:rPr>
        <w:t>.</w:t>
      </w:r>
    </w:p>
    <w:p w14:paraId="30022256" w14:textId="77777777" w:rsidR="00D9611A" w:rsidRPr="00CF2377" w:rsidRDefault="00D9611A" w:rsidP="00E6519B">
      <w:pPr>
        <w:pStyle w:val="Applicationdirecte"/>
      </w:pPr>
      <w:r w:rsidRPr="00CF2377">
        <w:t>This Regulation shall be binding in its entirety and directly applicable in all Member States.</w:t>
      </w:r>
    </w:p>
    <w:p w14:paraId="5CEC0DA4" w14:textId="649DC3BE" w:rsidR="00D9611A" w:rsidRPr="00CF2377" w:rsidRDefault="004E5A3E" w:rsidP="004E5A3E">
      <w:pPr>
        <w:pStyle w:val="Fait"/>
      </w:pPr>
      <w:r w:rsidRPr="004E5A3E">
        <w:t>Done at Brussels,</w:t>
      </w:r>
    </w:p>
    <w:p w14:paraId="66D42298" w14:textId="77777777" w:rsidR="00D9611A" w:rsidRPr="00CF2377" w:rsidRDefault="00D9611A" w:rsidP="00D9611A">
      <w:pPr>
        <w:pStyle w:val="Institutionquisigne"/>
      </w:pPr>
      <w:r w:rsidRPr="00CF2377">
        <w:tab/>
        <w:t>For the Commission</w:t>
      </w:r>
    </w:p>
    <w:p w14:paraId="73400F23" w14:textId="77777777" w:rsidR="00D9611A" w:rsidRPr="00CF2377" w:rsidRDefault="00D9611A" w:rsidP="00D9611A">
      <w:pPr>
        <w:pStyle w:val="Personnequisigne"/>
      </w:pPr>
      <w:r w:rsidRPr="00CF2377">
        <w:tab/>
        <w:t>The President</w:t>
      </w:r>
      <w:r w:rsidRPr="00CF2377">
        <w:br/>
      </w:r>
      <w:r w:rsidRPr="00CF2377">
        <w:tab/>
      </w:r>
      <w:r w:rsidR="0086413D" w:rsidRPr="00CF2377">
        <w:t>Ursula VON DER LEYEN</w:t>
      </w:r>
    </w:p>
    <w:sectPr w:rsidR="00D9611A" w:rsidRPr="00CF2377" w:rsidSect="0030126F">
      <w:footerReference w:type="default" r:id="rId14"/>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726FFF" w14:textId="77777777" w:rsidR="001E0E3E" w:rsidRDefault="001E0E3E" w:rsidP="00D9611A">
      <w:pPr>
        <w:spacing w:before="0" w:after="0"/>
      </w:pPr>
      <w:r>
        <w:separator/>
      </w:r>
    </w:p>
  </w:endnote>
  <w:endnote w:type="continuationSeparator" w:id="0">
    <w:p w14:paraId="3F41E9AD" w14:textId="77777777" w:rsidR="001E0E3E" w:rsidRDefault="001E0E3E" w:rsidP="00D9611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7F74E" w14:textId="4B1C4EC1" w:rsidR="0030126F" w:rsidRPr="0030126F" w:rsidRDefault="0030126F" w:rsidP="0030126F">
    <w:pPr>
      <w:pStyle w:val="Footer"/>
      <w:rPr>
        <w:rFonts w:ascii="Arial" w:hAnsi="Arial" w:cs="Arial"/>
        <w:b/>
        <w:sz w:val="48"/>
      </w:rPr>
    </w:pPr>
    <w:r w:rsidRPr="0030126F">
      <w:rPr>
        <w:rFonts w:ascii="Arial" w:hAnsi="Arial" w:cs="Arial"/>
        <w:b/>
        <w:sz w:val="48"/>
      </w:rPr>
      <w:t>EN</w:t>
    </w:r>
    <w:r w:rsidRPr="0030126F">
      <w:rPr>
        <w:rFonts w:ascii="Arial" w:hAnsi="Arial" w:cs="Arial"/>
        <w:b/>
        <w:sz w:val="48"/>
      </w:rPr>
      <w:tab/>
    </w:r>
    <w:r>
      <w:fldChar w:fldCharType="begin"/>
    </w:r>
    <w:r>
      <w:instrText xml:space="preserve"> PAGE  \* MERGEFORMAT </w:instrText>
    </w:r>
    <w:r>
      <w:fldChar w:fldCharType="separate"/>
    </w:r>
    <w:r w:rsidR="008B7C64">
      <w:rPr>
        <w:noProof/>
      </w:rPr>
      <w:t>1</w:t>
    </w:r>
    <w:r>
      <w:fldChar w:fldCharType="end"/>
    </w:r>
    <w:r>
      <w:tab/>
    </w:r>
    <w:r w:rsidRPr="0030126F">
      <w:tab/>
    </w:r>
    <w:r w:rsidRPr="0030126F">
      <w:rPr>
        <w:rFonts w:ascii="Arial" w:hAnsi="Arial" w:cs="Arial"/>
        <w:b/>
        <w:sz w:val="48"/>
      </w:rPr>
      <w:t>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2894EF" w14:textId="77777777" w:rsidR="001E0E3E" w:rsidRDefault="001E0E3E" w:rsidP="00D9611A">
      <w:pPr>
        <w:spacing w:before="0" w:after="0"/>
      </w:pPr>
      <w:r>
        <w:separator/>
      </w:r>
    </w:p>
  </w:footnote>
  <w:footnote w:type="continuationSeparator" w:id="0">
    <w:p w14:paraId="4242032F" w14:textId="77777777" w:rsidR="001E0E3E" w:rsidRDefault="001E0E3E" w:rsidP="00D9611A">
      <w:pPr>
        <w:spacing w:before="0" w:after="0"/>
      </w:pPr>
      <w:r>
        <w:continuationSeparator/>
      </w:r>
    </w:p>
  </w:footnote>
  <w:footnote w:id="1">
    <w:p w14:paraId="5C06636A" w14:textId="77777777" w:rsidR="00E6519B" w:rsidRPr="00AD6865" w:rsidRDefault="00E6519B" w:rsidP="00D9611A">
      <w:pPr>
        <w:pStyle w:val="FootnoteText"/>
      </w:pPr>
      <w:r w:rsidRPr="00AD6865">
        <w:rPr>
          <w:rStyle w:val="FootnoteReference"/>
        </w:rPr>
        <w:footnoteRef/>
      </w:r>
      <w:r w:rsidRPr="00AD6865">
        <w:tab/>
        <w:t>OJ L 335, 17.12.2009, p. 1.</w:t>
      </w:r>
    </w:p>
  </w:footnote>
  <w:footnote w:id="2">
    <w:p w14:paraId="3E8F8691" w14:textId="6EDE1E55" w:rsidR="00E6519B" w:rsidRPr="00AD6865" w:rsidRDefault="00E6519B" w:rsidP="007110D4">
      <w:pPr>
        <w:pStyle w:val="FootnoteText"/>
      </w:pPr>
      <w:r w:rsidRPr="00E0553B">
        <w:rPr>
          <w:rStyle w:val="FootnoteReference"/>
        </w:rPr>
        <w:footnoteRef/>
      </w:r>
      <w:r w:rsidR="00E0553B">
        <w:tab/>
      </w:r>
      <w:r w:rsidRPr="00AD6865">
        <w:t xml:space="preserve">Commission Implementing Regulation (EU) </w:t>
      </w:r>
      <w:ins w:id="43" w:author="Author">
        <w:r w:rsidR="008A53EE">
          <w:t xml:space="preserve">2023/895 </w:t>
        </w:r>
        <w:r w:rsidR="008A53EE" w:rsidRPr="008A53EE">
          <w:t>of 4 April 2023 laying down implementing technical standards for the application of Directive 2009/138/EC of the European Parliament and the Council with regard to the procedures, formats and templates for the disclosure by insurance and reinsurance undertakings of their report on their solvency and financial condition and repealing Implementing Regulation (EU) 2015/2452</w:t>
        </w:r>
        <w:r w:rsidR="008A53EE">
          <w:t xml:space="preserve"> </w:t>
        </w:r>
        <w:r w:rsidR="008A53EE" w:rsidRPr="008A53EE">
          <w:t>(</w:t>
        </w:r>
        <w:r w:rsidR="008A53EE" w:rsidRPr="00F8111D">
          <w:rPr>
            <w:rPrChange w:id="44" w:author="Author">
              <w:rPr>
                <w:i/>
                <w:iCs/>
              </w:rPr>
            </w:rPrChange>
          </w:rPr>
          <w:t>OJ L 120, 5.5.2023, p. 1597–1805).</w:t>
        </w:r>
        <w:r w:rsidR="008A53EE" w:rsidRPr="008A53EE">
          <w:rPr>
            <w:i/>
            <w:iCs/>
          </w:rPr>
          <w:t> </w:t>
        </w:r>
      </w:ins>
      <w:del w:id="45" w:author="Author">
        <w:r w:rsidRPr="00AD6865" w:rsidDel="008A53EE">
          <w:delText>2015/2452 of 2 December 2015 laying down implementing technical standards with regard to the procedures, formats and templates of the solvency and financial condition report in accordance with Directive 2009/138/EC of the European Parliament and of the Council (OJ L 347, 31.12.2015, p. 1285).</w:delText>
        </w:r>
      </w:del>
    </w:p>
  </w:footnote>
  <w:footnote w:id="3">
    <w:p w14:paraId="7C20BA03" w14:textId="77777777" w:rsidR="00E6519B" w:rsidRPr="00AD6865" w:rsidRDefault="00E6519B" w:rsidP="00E27A72">
      <w:pPr>
        <w:pStyle w:val="FootnoteText"/>
      </w:pPr>
      <w:r w:rsidRPr="00AD6865">
        <w:rPr>
          <w:rStyle w:val="FootnoteReference"/>
        </w:rPr>
        <w:footnoteRef/>
      </w:r>
      <w:r w:rsidRPr="00AD6865">
        <w:tab/>
        <w:t>Regulation (EU) No 1094/2010 of the European Parliament and of the Council of 24 November 2010 establishing a European Supervisory Authority (European Insurance and Occupational Pensions Authority), amending Decision No 716/2009/EC and repealing Commission Decision 2009/79/EC (OJ L 331, 15.12.2010, p. 48).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3116A1E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1108E28E"/>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8D543DE8"/>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99C22CEA"/>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99AE1C0E"/>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03B4629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8CE26592"/>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7B7A921E"/>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365713790">
    <w:abstractNumId w:val="7"/>
  </w:num>
  <w:num w:numId="2" w16cid:durableId="1584946896">
    <w:abstractNumId w:val="22"/>
    <w:lvlOverride w:ilvl="0">
      <w:startOverride w:val="1"/>
    </w:lvlOverride>
  </w:num>
  <w:num w:numId="3" w16cid:durableId="1591238854">
    <w:abstractNumId w:val="5"/>
  </w:num>
  <w:num w:numId="4" w16cid:durableId="25303325">
    <w:abstractNumId w:val="4"/>
  </w:num>
  <w:num w:numId="5" w16cid:durableId="187958383">
    <w:abstractNumId w:val="3"/>
  </w:num>
  <w:num w:numId="6" w16cid:durableId="1202128010">
    <w:abstractNumId w:val="6"/>
  </w:num>
  <w:num w:numId="7" w16cid:durableId="69623515">
    <w:abstractNumId w:val="2"/>
  </w:num>
  <w:num w:numId="8" w16cid:durableId="1810241370">
    <w:abstractNumId w:val="1"/>
  </w:num>
  <w:num w:numId="9" w16cid:durableId="1974403878">
    <w:abstractNumId w:val="0"/>
  </w:num>
  <w:num w:numId="10" w16cid:durableId="1832716944">
    <w:abstractNumId w:val="19"/>
  </w:num>
  <w:num w:numId="11" w16cid:durableId="615327585">
    <w:abstractNumId w:val="12"/>
  </w:num>
  <w:num w:numId="12" w16cid:durableId="2002418194">
    <w:abstractNumId w:val="21"/>
  </w:num>
  <w:num w:numId="13" w16cid:durableId="1956330484">
    <w:abstractNumId w:val="11"/>
  </w:num>
  <w:num w:numId="14" w16cid:durableId="363866078">
    <w:abstractNumId w:val="13"/>
  </w:num>
  <w:num w:numId="15" w16cid:durableId="857619289">
    <w:abstractNumId w:val="14"/>
  </w:num>
  <w:num w:numId="16" w16cid:durableId="87234200">
    <w:abstractNumId w:val="9"/>
  </w:num>
  <w:num w:numId="17" w16cid:durableId="1088380100">
    <w:abstractNumId w:val="20"/>
  </w:num>
  <w:num w:numId="18" w16cid:durableId="253325005">
    <w:abstractNumId w:val="8"/>
  </w:num>
  <w:num w:numId="19" w16cid:durableId="1090127599">
    <w:abstractNumId w:val="15"/>
  </w:num>
  <w:num w:numId="20" w16cid:durableId="1701279732">
    <w:abstractNumId w:val="17"/>
  </w:num>
  <w:num w:numId="21" w16cid:durableId="1962615745">
    <w:abstractNumId w:val="18"/>
  </w:num>
  <w:num w:numId="22" w16cid:durableId="2141069084">
    <w:abstractNumId w:val="10"/>
  </w:num>
  <w:num w:numId="23" w16cid:durableId="1483815974">
    <w:abstractNumId w:val="16"/>
  </w:num>
  <w:num w:numId="24" w16cid:durableId="158428874">
    <w:abstractNumId w:val="22"/>
  </w:num>
  <w:num w:numId="25" w16cid:durableId="1247303156">
    <w:abstractNumId w:val="19"/>
  </w:num>
  <w:num w:numId="26" w16cid:durableId="636840760">
    <w:abstractNumId w:val="12"/>
  </w:num>
  <w:num w:numId="27" w16cid:durableId="1856311544">
    <w:abstractNumId w:val="21"/>
  </w:num>
  <w:num w:numId="28" w16cid:durableId="1065566472">
    <w:abstractNumId w:val="11"/>
  </w:num>
  <w:num w:numId="29" w16cid:durableId="1972712301">
    <w:abstractNumId w:val="13"/>
  </w:num>
  <w:num w:numId="30" w16cid:durableId="1353410659">
    <w:abstractNumId w:val="14"/>
  </w:num>
  <w:num w:numId="31" w16cid:durableId="298996240">
    <w:abstractNumId w:val="9"/>
  </w:num>
  <w:num w:numId="32" w16cid:durableId="1628126353">
    <w:abstractNumId w:val="20"/>
  </w:num>
  <w:num w:numId="33" w16cid:durableId="633677964">
    <w:abstractNumId w:val="8"/>
  </w:num>
  <w:num w:numId="34" w16cid:durableId="1726483868">
    <w:abstractNumId w:val="15"/>
  </w:num>
  <w:num w:numId="35" w16cid:durableId="104080198">
    <w:abstractNumId w:val="17"/>
  </w:num>
  <w:num w:numId="36" w16cid:durableId="799765261">
    <w:abstractNumId w:val="18"/>
  </w:num>
  <w:num w:numId="37" w16cid:durableId="1460146040">
    <w:abstractNumId w:val="10"/>
  </w:num>
  <w:num w:numId="38" w16cid:durableId="1219512818">
    <w:abstractNumId w:val="16"/>
  </w:num>
  <w:num w:numId="39" w16cid:durableId="469052161">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trackRevisions/>
  <w:defaultTabStop w:val="720"/>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QCDateTime" w:val="2023-03-03 16:36:16"/>
    <w:docVar w:name="DQCResult_Distribution" w:val="0;0"/>
    <w:docVar w:name="DQCResult_DocumentContent" w:val="0;0"/>
    <w:docVar w:name="DQCResult_DocumentSize" w:val="0;0"/>
    <w:docVar w:name="DQCResult_InvalidFootnotes" w:val="0;0"/>
    <w:docVar w:name="DQCResult_ModifiedMarkers" w:val="0;0"/>
    <w:docVar w:name="DQCResult_ModifiedNumbering" w:val="0;0"/>
    <w:docVar w:name="DQCResult_Objects" w:val="0;0"/>
    <w:docVar w:name="DQCResult_StructureCheck" w:val="0;0"/>
    <w:docVar w:name="DQCStatus" w:val="Yellow"/>
    <w:docVar w:name="DQCVersion" w:val="3"/>
    <w:docVar w:name="DQCWithWarnings" w:val="0"/>
    <w:docVar w:name="LW_CORRIGENDUM" w:val="&lt;UNUSED&gt;"/>
    <w:docVar w:name="LW_COVERPAGE_EXISTS" w:val="True"/>
    <w:docVar w:name="LW_COVERPAGE_GUID" w:val="5E07A30E-5382-421A-B083-476E4309CF1C"/>
    <w:docVar w:name="LW_COVERPAGE_TYPE" w:val="1"/>
    <w:docVar w:name="LW_CROSSREFERENCE" w:val="&lt;UNUSED&gt;"/>
    <w:docVar w:name="LW_DATE.ADOPT.CP" w:val="of XXX"/>
    <w:docVar w:name="LW_DATE.ADOPT.CP_DATEFORMAT" w:val="of %DATE%"/>
    <w:docVar w:name="LW_DATE.ADOPT.CP_ISODATE" w:val="&lt;EMPTY&gt;"/>
    <w:docVar w:name="LW_DocType" w:val="COM"/>
    <w:docVar w:name="LW_EMISSION" w:val="&lt;EMPTY&gt;"/>
    <w:docVar w:name="LW_EMISSION_ISODATE" w:val="&lt;EMPTY&gt;"/>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lt;EMPTY&gt;"/>
    <w:docVar w:name="LW_REF.INST.NEW_ADOPTED" w:val="draft"/>
    <w:docVar w:name="LW_REF.INST.NEW_TEXT" w:val="(2023)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laying down implementing technical standards for the application of Directive 2009/138/EC of the European Parliament and the Council with regard to the procedures, formats and templates for the disclosure by insurance and reinsurance undertakings of their report on their solvency and financial condition and repealing Implementing Regulation (EU) 2015/2452"/>
    <w:docVar w:name="LW_TYPE.DOC.CP" w:val="COMMISSION IMPLEMENTING REGULATION (EU) \u8230?/..."/>
  </w:docVars>
  <w:rsids>
    <w:rsidRoot w:val="00D9611A"/>
    <w:rsid w:val="0000002D"/>
    <w:rsid w:val="000020B5"/>
    <w:rsid w:val="0000577F"/>
    <w:rsid w:val="000141BE"/>
    <w:rsid w:val="00016EBB"/>
    <w:rsid w:val="00025313"/>
    <w:rsid w:val="000263DC"/>
    <w:rsid w:val="000265A6"/>
    <w:rsid w:val="00032C38"/>
    <w:rsid w:val="00033B74"/>
    <w:rsid w:val="00037E28"/>
    <w:rsid w:val="0005063C"/>
    <w:rsid w:val="00071B54"/>
    <w:rsid w:val="0007454A"/>
    <w:rsid w:val="000B1B8F"/>
    <w:rsid w:val="000B1DEB"/>
    <w:rsid w:val="000B3465"/>
    <w:rsid w:val="000B7A7D"/>
    <w:rsid w:val="000C16D5"/>
    <w:rsid w:val="000C3EC5"/>
    <w:rsid w:val="000E3CBE"/>
    <w:rsid w:val="000F0910"/>
    <w:rsid w:val="000F7887"/>
    <w:rsid w:val="00100858"/>
    <w:rsid w:val="00113F7E"/>
    <w:rsid w:val="001150DA"/>
    <w:rsid w:val="00133018"/>
    <w:rsid w:val="001448B1"/>
    <w:rsid w:val="001514C7"/>
    <w:rsid w:val="00152894"/>
    <w:rsid w:val="001554D9"/>
    <w:rsid w:val="00162A7B"/>
    <w:rsid w:val="00167976"/>
    <w:rsid w:val="001705E9"/>
    <w:rsid w:val="00173295"/>
    <w:rsid w:val="00173E9B"/>
    <w:rsid w:val="00181C13"/>
    <w:rsid w:val="0019402E"/>
    <w:rsid w:val="0019617A"/>
    <w:rsid w:val="00197B4C"/>
    <w:rsid w:val="001A0BB6"/>
    <w:rsid w:val="001A3BFB"/>
    <w:rsid w:val="001A5548"/>
    <w:rsid w:val="001A655C"/>
    <w:rsid w:val="001A684B"/>
    <w:rsid w:val="001C2A76"/>
    <w:rsid w:val="001C44DA"/>
    <w:rsid w:val="001C7305"/>
    <w:rsid w:val="001E0E3E"/>
    <w:rsid w:val="001F7DDF"/>
    <w:rsid w:val="001F7E38"/>
    <w:rsid w:val="00201222"/>
    <w:rsid w:val="0020158C"/>
    <w:rsid w:val="00202036"/>
    <w:rsid w:val="002412BF"/>
    <w:rsid w:val="00275910"/>
    <w:rsid w:val="00275DAF"/>
    <w:rsid w:val="00276D3F"/>
    <w:rsid w:val="00286D52"/>
    <w:rsid w:val="00294D2F"/>
    <w:rsid w:val="002A73BE"/>
    <w:rsid w:val="002B645F"/>
    <w:rsid w:val="002C36B5"/>
    <w:rsid w:val="002D6C44"/>
    <w:rsid w:val="002E0612"/>
    <w:rsid w:val="002E0BDF"/>
    <w:rsid w:val="002F5A45"/>
    <w:rsid w:val="002F70EA"/>
    <w:rsid w:val="0030126F"/>
    <w:rsid w:val="00312211"/>
    <w:rsid w:val="00324DD2"/>
    <w:rsid w:val="00337D67"/>
    <w:rsid w:val="003408FF"/>
    <w:rsid w:val="00340C90"/>
    <w:rsid w:val="00343FB9"/>
    <w:rsid w:val="00345620"/>
    <w:rsid w:val="003504D8"/>
    <w:rsid w:val="00354D28"/>
    <w:rsid w:val="00355F07"/>
    <w:rsid w:val="00362A82"/>
    <w:rsid w:val="00364C92"/>
    <w:rsid w:val="0036534C"/>
    <w:rsid w:val="00367356"/>
    <w:rsid w:val="00383A09"/>
    <w:rsid w:val="0038648A"/>
    <w:rsid w:val="00396ACD"/>
    <w:rsid w:val="00396E9F"/>
    <w:rsid w:val="003A1760"/>
    <w:rsid w:val="003A28BF"/>
    <w:rsid w:val="003A39BD"/>
    <w:rsid w:val="003B45AF"/>
    <w:rsid w:val="003B5542"/>
    <w:rsid w:val="003C14B4"/>
    <w:rsid w:val="003F728A"/>
    <w:rsid w:val="004046DC"/>
    <w:rsid w:val="00410A01"/>
    <w:rsid w:val="0041518F"/>
    <w:rsid w:val="00416D7C"/>
    <w:rsid w:val="00420391"/>
    <w:rsid w:val="00426925"/>
    <w:rsid w:val="004378C4"/>
    <w:rsid w:val="00437AA5"/>
    <w:rsid w:val="004418AA"/>
    <w:rsid w:val="0044402D"/>
    <w:rsid w:val="00464584"/>
    <w:rsid w:val="00464C6A"/>
    <w:rsid w:val="004729A1"/>
    <w:rsid w:val="00477DAB"/>
    <w:rsid w:val="00485ABE"/>
    <w:rsid w:val="004872F8"/>
    <w:rsid w:val="00492396"/>
    <w:rsid w:val="004A100B"/>
    <w:rsid w:val="004C4825"/>
    <w:rsid w:val="004D094F"/>
    <w:rsid w:val="004D2AC0"/>
    <w:rsid w:val="004D2E5E"/>
    <w:rsid w:val="004E19F9"/>
    <w:rsid w:val="004E1D64"/>
    <w:rsid w:val="004E4F95"/>
    <w:rsid w:val="004E5A3E"/>
    <w:rsid w:val="004F13FE"/>
    <w:rsid w:val="004F5499"/>
    <w:rsid w:val="00511B53"/>
    <w:rsid w:val="00515FD7"/>
    <w:rsid w:val="00517205"/>
    <w:rsid w:val="005224CA"/>
    <w:rsid w:val="005372C7"/>
    <w:rsid w:val="00542487"/>
    <w:rsid w:val="005455EE"/>
    <w:rsid w:val="00552D32"/>
    <w:rsid w:val="00555DA4"/>
    <w:rsid w:val="00574846"/>
    <w:rsid w:val="00582810"/>
    <w:rsid w:val="0058543B"/>
    <w:rsid w:val="00595540"/>
    <w:rsid w:val="005A0382"/>
    <w:rsid w:val="005A141D"/>
    <w:rsid w:val="005A5E92"/>
    <w:rsid w:val="005B5FA6"/>
    <w:rsid w:val="005D0D0D"/>
    <w:rsid w:val="005D3BB5"/>
    <w:rsid w:val="005E7051"/>
    <w:rsid w:val="00601463"/>
    <w:rsid w:val="006126CE"/>
    <w:rsid w:val="00632AB3"/>
    <w:rsid w:val="00644513"/>
    <w:rsid w:val="0064486A"/>
    <w:rsid w:val="00647C8D"/>
    <w:rsid w:val="00653DD8"/>
    <w:rsid w:val="0065635F"/>
    <w:rsid w:val="006654AB"/>
    <w:rsid w:val="00666265"/>
    <w:rsid w:val="006665B8"/>
    <w:rsid w:val="00675240"/>
    <w:rsid w:val="00683F2B"/>
    <w:rsid w:val="00686F6D"/>
    <w:rsid w:val="00690191"/>
    <w:rsid w:val="006902BF"/>
    <w:rsid w:val="00693E20"/>
    <w:rsid w:val="006A5651"/>
    <w:rsid w:val="006A76D5"/>
    <w:rsid w:val="006C0EE7"/>
    <w:rsid w:val="006C4FAF"/>
    <w:rsid w:val="006C5753"/>
    <w:rsid w:val="006C659D"/>
    <w:rsid w:val="006D1237"/>
    <w:rsid w:val="006E2D4F"/>
    <w:rsid w:val="006F04AA"/>
    <w:rsid w:val="006F7EFE"/>
    <w:rsid w:val="00704796"/>
    <w:rsid w:val="007110D4"/>
    <w:rsid w:val="007113AF"/>
    <w:rsid w:val="00716B4A"/>
    <w:rsid w:val="007176E6"/>
    <w:rsid w:val="007200D5"/>
    <w:rsid w:val="00735793"/>
    <w:rsid w:val="007363E2"/>
    <w:rsid w:val="00740977"/>
    <w:rsid w:val="00740F5E"/>
    <w:rsid w:val="0074567A"/>
    <w:rsid w:val="007470C2"/>
    <w:rsid w:val="0075723B"/>
    <w:rsid w:val="00762A56"/>
    <w:rsid w:val="00766D84"/>
    <w:rsid w:val="00773027"/>
    <w:rsid w:val="00776638"/>
    <w:rsid w:val="00780D50"/>
    <w:rsid w:val="00792BC1"/>
    <w:rsid w:val="007A28FF"/>
    <w:rsid w:val="007C7907"/>
    <w:rsid w:val="007D0861"/>
    <w:rsid w:val="007E010B"/>
    <w:rsid w:val="007E12D9"/>
    <w:rsid w:val="00802FC2"/>
    <w:rsid w:val="00805748"/>
    <w:rsid w:val="00807D09"/>
    <w:rsid w:val="008122E9"/>
    <w:rsid w:val="00817BD7"/>
    <w:rsid w:val="008208FA"/>
    <w:rsid w:val="00825B47"/>
    <w:rsid w:val="00837402"/>
    <w:rsid w:val="0084562E"/>
    <w:rsid w:val="00860DD3"/>
    <w:rsid w:val="0086413D"/>
    <w:rsid w:val="00866594"/>
    <w:rsid w:val="00867508"/>
    <w:rsid w:val="00877BF5"/>
    <w:rsid w:val="008902CD"/>
    <w:rsid w:val="008A53EE"/>
    <w:rsid w:val="008A5526"/>
    <w:rsid w:val="008B7C64"/>
    <w:rsid w:val="008C2759"/>
    <w:rsid w:val="008D155D"/>
    <w:rsid w:val="008D6345"/>
    <w:rsid w:val="008E0550"/>
    <w:rsid w:val="008E2694"/>
    <w:rsid w:val="008E4892"/>
    <w:rsid w:val="008E7B9E"/>
    <w:rsid w:val="008F1590"/>
    <w:rsid w:val="008F3B28"/>
    <w:rsid w:val="00905318"/>
    <w:rsid w:val="00905826"/>
    <w:rsid w:val="00927858"/>
    <w:rsid w:val="00931234"/>
    <w:rsid w:val="00934179"/>
    <w:rsid w:val="00940731"/>
    <w:rsid w:val="00950669"/>
    <w:rsid w:val="00951128"/>
    <w:rsid w:val="009527A0"/>
    <w:rsid w:val="00955BE4"/>
    <w:rsid w:val="009561E2"/>
    <w:rsid w:val="00956931"/>
    <w:rsid w:val="00964EC4"/>
    <w:rsid w:val="0097102B"/>
    <w:rsid w:val="009901F5"/>
    <w:rsid w:val="009949BB"/>
    <w:rsid w:val="0099531D"/>
    <w:rsid w:val="00995378"/>
    <w:rsid w:val="009957C5"/>
    <w:rsid w:val="009A3555"/>
    <w:rsid w:val="009B5534"/>
    <w:rsid w:val="009C5CB5"/>
    <w:rsid w:val="009E334E"/>
    <w:rsid w:val="009E5EB0"/>
    <w:rsid w:val="00A05134"/>
    <w:rsid w:val="00A22BC3"/>
    <w:rsid w:val="00A26EA7"/>
    <w:rsid w:val="00A30F0F"/>
    <w:rsid w:val="00A36F98"/>
    <w:rsid w:val="00A37FC9"/>
    <w:rsid w:val="00A5381F"/>
    <w:rsid w:val="00A565C7"/>
    <w:rsid w:val="00A8218C"/>
    <w:rsid w:val="00A85331"/>
    <w:rsid w:val="00AB2B63"/>
    <w:rsid w:val="00AB6080"/>
    <w:rsid w:val="00AC6E85"/>
    <w:rsid w:val="00AD0359"/>
    <w:rsid w:val="00AD21A8"/>
    <w:rsid w:val="00AD6865"/>
    <w:rsid w:val="00AE2721"/>
    <w:rsid w:val="00AE489C"/>
    <w:rsid w:val="00AF4CD7"/>
    <w:rsid w:val="00AF577E"/>
    <w:rsid w:val="00B17FA7"/>
    <w:rsid w:val="00B3546A"/>
    <w:rsid w:val="00B43E93"/>
    <w:rsid w:val="00B46423"/>
    <w:rsid w:val="00B52743"/>
    <w:rsid w:val="00B52BEE"/>
    <w:rsid w:val="00B55205"/>
    <w:rsid w:val="00B64686"/>
    <w:rsid w:val="00B71410"/>
    <w:rsid w:val="00B8275A"/>
    <w:rsid w:val="00B83ED1"/>
    <w:rsid w:val="00B8757C"/>
    <w:rsid w:val="00BA6D70"/>
    <w:rsid w:val="00BD53B6"/>
    <w:rsid w:val="00BF1CDA"/>
    <w:rsid w:val="00C20D9A"/>
    <w:rsid w:val="00C26FC7"/>
    <w:rsid w:val="00C276D0"/>
    <w:rsid w:val="00C30354"/>
    <w:rsid w:val="00C33EF8"/>
    <w:rsid w:val="00C3731F"/>
    <w:rsid w:val="00C3757B"/>
    <w:rsid w:val="00C42D3B"/>
    <w:rsid w:val="00C44837"/>
    <w:rsid w:val="00C4629F"/>
    <w:rsid w:val="00C50B34"/>
    <w:rsid w:val="00C515A0"/>
    <w:rsid w:val="00C56622"/>
    <w:rsid w:val="00C62DB7"/>
    <w:rsid w:val="00C64934"/>
    <w:rsid w:val="00C81F94"/>
    <w:rsid w:val="00C83622"/>
    <w:rsid w:val="00C844F3"/>
    <w:rsid w:val="00C872A2"/>
    <w:rsid w:val="00C9591C"/>
    <w:rsid w:val="00CA271A"/>
    <w:rsid w:val="00CB1863"/>
    <w:rsid w:val="00CC2D92"/>
    <w:rsid w:val="00CD1E5C"/>
    <w:rsid w:val="00CD4C05"/>
    <w:rsid w:val="00CE65B8"/>
    <w:rsid w:val="00CE6656"/>
    <w:rsid w:val="00CF0DF1"/>
    <w:rsid w:val="00CF2377"/>
    <w:rsid w:val="00CF3712"/>
    <w:rsid w:val="00D03FF6"/>
    <w:rsid w:val="00D075C9"/>
    <w:rsid w:val="00D1709C"/>
    <w:rsid w:val="00D17DAD"/>
    <w:rsid w:val="00D2034E"/>
    <w:rsid w:val="00D2211E"/>
    <w:rsid w:val="00D221BC"/>
    <w:rsid w:val="00D3462D"/>
    <w:rsid w:val="00D36714"/>
    <w:rsid w:val="00D36D55"/>
    <w:rsid w:val="00D43141"/>
    <w:rsid w:val="00D54669"/>
    <w:rsid w:val="00D6479E"/>
    <w:rsid w:val="00D66541"/>
    <w:rsid w:val="00D75869"/>
    <w:rsid w:val="00D8021D"/>
    <w:rsid w:val="00D815DA"/>
    <w:rsid w:val="00D9611A"/>
    <w:rsid w:val="00D97E94"/>
    <w:rsid w:val="00DA15EC"/>
    <w:rsid w:val="00DB4B20"/>
    <w:rsid w:val="00DB7B88"/>
    <w:rsid w:val="00DF0909"/>
    <w:rsid w:val="00E04E06"/>
    <w:rsid w:val="00E04E48"/>
    <w:rsid w:val="00E0553B"/>
    <w:rsid w:val="00E07235"/>
    <w:rsid w:val="00E11B1D"/>
    <w:rsid w:val="00E21852"/>
    <w:rsid w:val="00E22422"/>
    <w:rsid w:val="00E249A5"/>
    <w:rsid w:val="00E2781B"/>
    <w:rsid w:val="00E27A72"/>
    <w:rsid w:val="00E30D6B"/>
    <w:rsid w:val="00E31B7D"/>
    <w:rsid w:val="00E33C9F"/>
    <w:rsid w:val="00E405CE"/>
    <w:rsid w:val="00E40869"/>
    <w:rsid w:val="00E51A6C"/>
    <w:rsid w:val="00E534C9"/>
    <w:rsid w:val="00E6519B"/>
    <w:rsid w:val="00E70DFD"/>
    <w:rsid w:val="00E729CE"/>
    <w:rsid w:val="00E73783"/>
    <w:rsid w:val="00E7588B"/>
    <w:rsid w:val="00E77B75"/>
    <w:rsid w:val="00E862C9"/>
    <w:rsid w:val="00E94552"/>
    <w:rsid w:val="00E979AB"/>
    <w:rsid w:val="00EA1AEC"/>
    <w:rsid w:val="00EA46DA"/>
    <w:rsid w:val="00EB0143"/>
    <w:rsid w:val="00EB2D8D"/>
    <w:rsid w:val="00EC39BC"/>
    <w:rsid w:val="00ED3478"/>
    <w:rsid w:val="00EE106C"/>
    <w:rsid w:val="00EE140B"/>
    <w:rsid w:val="00EF0B30"/>
    <w:rsid w:val="00F059E8"/>
    <w:rsid w:val="00F1234C"/>
    <w:rsid w:val="00F1486C"/>
    <w:rsid w:val="00F326FE"/>
    <w:rsid w:val="00F3617D"/>
    <w:rsid w:val="00F41325"/>
    <w:rsid w:val="00F44474"/>
    <w:rsid w:val="00F54722"/>
    <w:rsid w:val="00F55D57"/>
    <w:rsid w:val="00F57ACB"/>
    <w:rsid w:val="00F7601E"/>
    <w:rsid w:val="00F8111D"/>
    <w:rsid w:val="00F85B05"/>
    <w:rsid w:val="00F92167"/>
    <w:rsid w:val="00FB06F7"/>
    <w:rsid w:val="00FB2B66"/>
    <w:rsid w:val="00FC1FAC"/>
    <w:rsid w:val="00FC2396"/>
    <w:rsid w:val="00FD39C4"/>
    <w:rsid w:val="00FD475A"/>
    <w:rsid w:val="00FD536D"/>
    <w:rsid w:val="00FE27E0"/>
    <w:rsid w:val="00FE30D4"/>
    <w:rsid w:val="00FF3C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4:docId w14:val="0D2A6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pPr>
      <w:keepNext/>
      <w:numPr>
        <w:numId w:val="3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pPr>
      <w:keepNext/>
      <w:numPr>
        <w:ilvl w:val="1"/>
        <w:numId w:val="3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pPr>
      <w:keepNext/>
      <w:numPr>
        <w:ilvl w:val="2"/>
        <w:numId w:val="32"/>
      </w:numPr>
      <w:outlineLvl w:val="2"/>
    </w:pPr>
    <w:rPr>
      <w:rFonts w:eastAsiaTheme="majorEastAsia"/>
      <w:bCs/>
      <w:i/>
    </w:rPr>
  </w:style>
  <w:style w:type="paragraph" w:styleId="Heading4">
    <w:name w:val="heading 4"/>
    <w:basedOn w:val="Normal"/>
    <w:next w:val="Text1"/>
    <w:link w:val="Heading4Char"/>
    <w:uiPriority w:val="9"/>
    <w:semiHidden/>
    <w:unhideWhenUsed/>
    <w:qFormat/>
    <w:pPr>
      <w:keepNext/>
      <w:numPr>
        <w:ilvl w:val="3"/>
        <w:numId w:val="32"/>
      </w:numPr>
      <w:outlineLvl w:val="3"/>
    </w:pPr>
    <w:rPr>
      <w:rFonts w:eastAsiaTheme="majorEastAsia"/>
      <w:bCs/>
      <w:iCs/>
    </w:rPr>
  </w:style>
  <w:style w:type="paragraph" w:styleId="Heading5">
    <w:name w:val="heading 5"/>
    <w:basedOn w:val="Normal"/>
    <w:next w:val="Text2"/>
    <w:link w:val="Heading5Char"/>
    <w:uiPriority w:val="9"/>
    <w:semiHidden/>
    <w:unhideWhenUsed/>
    <w:qFormat/>
    <w:pPr>
      <w:keepNext/>
      <w:numPr>
        <w:ilvl w:val="4"/>
        <w:numId w:val="32"/>
      </w:numPr>
      <w:outlineLvl w:val="4"/>
    </w:pPr>
    <w:rPr>
      <w:rFonts w:eastAsiaTheme="majorEastAsia"/>
    </w:rPr>
  </w:style>
  <w:style w:type="paragraph" w:styleId="Heading6">
    <w:name w:val="heading 6"/>
    <w:basedOn w:val="Normal"/>
    <w:next w:val="Text2"/>
    <w:link w:val="Heading6Char"/>
    <w:uiPriority w:val="9"/>
    <w:semiHidden/>
    <w:unhideWhenUsed/>
    <w:qFormat/>
    <w:pPr>
      <w:keepNext/>
      <w:numPr>
        <w:ilvl w:val="5"/>
        <w:numId w:val="32"/>
      </w:numPr>
      <w:outlineLvl w:val="5"/>
    </w:pPr>
    <w:rPr>
      <w:rFonts w:eastAsiaTheme="majorEastAsia"/>
      <w:iCs/>
    </w:rPr>
  </w:style>
  <w:style w:type="paragraph" w:styleId="Heading7">
    <w:name w:val="heading 7"/>
    <w:basedOn w:val="Normal"/>
    <w:next w:val="Text2"/>
    <w:link w:val="Heading7Char"/>
    <w:uiPriority w:val="9"/>
    <w:semiHidden/>
    <w:unhideWhenUsed/>
    <w:qFormat/>
    <w:pPr>
      <w:keepNext/>
      <w:numPr>
        <w:ilvl w:val="6"/>
        <w:numId w:val="32"/>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rsid w:val="00D9611A"/>
    <w:pPr>
      <w:numPr>
        <w:numId w:val="1"/>
      </w:numPr>
    </w:pPr>
    <w:rPr>
      <w:rFonts w:eastAsia="Times New Roman"/>
      <w:lang w:eastAsia="en-GB"/>
    </w:rPr>
  </w:style>
  <w:style w:type="paragraph" w:styleId="Caption">
    <w:name w:val="caption"/>
    <w:basedOn w:val="Normal"/>
    <w:next w:val="Normal"/>
    <w:uiPriority w:val="35"/>
    <w:semiHidden/>
    <w:unhideWhenUsed/>
    <w:qFormat/>
    <w:rsid w:val="00866594"/>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866594"/>
    <w:pPr>
      <w:spacing w:after="0"/>
    </w:pPr>
  </w:style>
  <w:style w:type="paragraph" w:styleId="ListBullet2">
    <w:name w:val="List Bullet 2"/>
    <w:basedOn w:val="Normal"/>
    <w:uiPriority w:val="99"/>
    <w:semiHidden/>
    <w:unhideWhenUsed/>
    <w:rsid w:val="00866594"/>
    <w:pPr>
      <w:numPr>
        <w:numId w:val="3"/>
      </w:numPr>
      <w:contextualSpacing/>
    </w:pPr>
  </w:style>
  <w:style w:type="paragraph" w:styleId="ListBullet3">
    <w:name w:val="List Bullet 3"/>
    <w:basedOn w:val="Normal"/>
    <w:uiPriority w:val="99"/>
    <w:semiHidden/>
    <w:unhideWhenUsed/>
    <w:rsid w:val="00866594"/>
    <w:pPr>
      <w:numPr>
        <w:numId w:val="4"/>
      </w:numPr>
      <w:contextualSpacing/>
    </w:pPr>
  </w:style>
  <w:style w:type="paragraph" w:styleId="ListBullet4">
    <w:name w:val="List Bullet 4"/>
    <w:basedOn w:val="Normal"/>
    <w:uiPriority w:val="99"/>
    <w:semiHidden/>
    <w:unhideWhenUsed/>
    <w:rsid w:val="00866594"/>
    <w:pPr>
      <w:numPr>
        <w:numId w:val="5"/>
      </w:numPr>
      <w:contextualSpacing/>
    </w:pPr>
  </w:style>
  <w:style w:type="paragraph" w:styleId="ListNumber">
    <w:name w:val="List Number"/>
    <w:basedOn w:val="Normal"/>
    <w:uiPriority w:val="99"/>
    <w:semiHidden/>
    <w:unhideWhenUsed/>
    <w:rsid w:val="00866594"/>
    <w:pPr>
      <w:numPr>
        <w:numId w:val="6"/>
      </w:numPr>
      <w:contextualSpacing/>
    </w:pPr>
  </w:style>
  <w:style w:type="paragraph" w:styleId="ListNumber2">
    <w:name w:val="List Number 2"/>
    <w:basedOn w:val="Normal"/>
    <w:uiPriority w:val="99"/>
    <w:semiHidden/>
    <w:unhideWhenUsed/>
    <w:rsid w:val="00866594"/>
    <w:pPr>
      <w:numPr>
        <w:numId w:val="7"/>
      </w:numPr>
      <w:contextualSpacing/>
    </w:pPr>
  </w:style>
  <w:style w:type="paragraph" w:styleId="ListNumber3">
    <w:name w:val="List Number 3"/>
    <w:basedOn w:val="Normal"/>
    <w:uiPriority w:val="99"/>
    <w:semiHidden/>
    <w:unhideWhenUsed/>
    <w:rsid w:val="00866594"/>
    <w:pPr>
      <w:numPr>
        <w:numId w:val="8"/>
      </w:numPr>
      <w:contextualSpacing/>
    </w:pPr>
  </w:style>
  <w:style w:type="paragraph" w:styleId="ListNumber4">
    <w:name w:val="List Number 4"/>
    <w:basedOn w:val="Normal"/>
    <w:uiPriority w:val="99"/>
    <w:semiHidden/>
    <w:unhideWhenUsed/>
    <w:rsid w:val="00866594"/>
    <w:pPr>
      <w:numPr>
        <w:numId w:val="9"/>
      </w:numPr>
      <w:contextualSpacing/>
    </w:p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hAnsi="Times New Roman" w:cs="Times New Roman"/>
      <w:sz w:val="20"/>
      <w:szCs w:val="20"/>
      <w:lang w:val="en-GB"/>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F7DDF"/>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7DDF"/>
    <w:rPr>
      <w:rFonts w:ascii="Segoe UI" w:hAnsi="Segoe UI" w:cs="Segoe UI"/>
      <w:sz w:val="18"/>
      <w:szCs w:val="18"/>
      <w:lang w:val="en-GB"/>
    </w:rPr>
  </w:style>
  <w:style w:type="paragraph" w:styleId="CommentSubject">
    <w:name w:val="annotation subject"/>
    <w:basedOn w:val="CommentText"/>
    <w:next w:val="CommentText"/>
    <w:link w:val="CommentSubjectChar"/>
    <w:uiPriority w:val="99"/>
    <w:semiHidden/>
    <w:unhideWhenUsed/>
    <w:rsid w:val="00286D52"/>
    <w:rPr>
      <w:b/>
      <w:bCs/>
    </w:rPr>
  </w:style>
  <w:style w:type="character" w:customStyle="1" w:styleId="CommentSubjectChar">
    <w:name w:val="Comment Subject Char"/>
    <w:basedOn w:val="CommentTextChar"/>
    <w:link w:val="CommentSubject"/>
    <w:uiPriority w:val="99"/>
    <w:semiHidden/>
    <w:rsid w:val="00286D52"/>
    <w:rPr>
      <w:rFonts w:ascii="Times New Roman" w:hAnsi="Times New Roman" w:cs="Times New Roman"/>
      <w:b/>
      <w:bCs/>
      <w:sz w:val="20"/>
      <w:szCs w:val="20"/>
      <w:lang w:val="en-GB"/>
    </w:rPr>
  </w:style>
  <w:style w:type="character" w:styleId="Hyperlink">
    <w:name w:val="Hyperlink"/>
    <w:basedOn w:val="DefaultParagraphFont"/>
    <w:uiPriority w:val="99"/>
    <w:unhideWhenUsed/>
    <w:rsid w:val="00286D52"/>
    <w:rPr>
      <w:color w:val="0000FF" w:themeColor="hyperlink"/>
      <w:u w:val="single"/>
    </w:rPr>
  </w:style>
  <w:style w:type="paragraph" w:styleId="Revision">
    <w:name w:val="Revision"/>
    <w:hidden/>
    <w:uiPriority w:val="99"/>
    <w:semiHidden/>
    <w:rsid w:val="00276D3F"/>
    <w:pPr>
      <w:spacing w:after="0" w:line="240" w:lineRule="auto"/>
    </w:pPr>
    <w:rPr>
      <w:rFonts w:ascii="Times New Roman" w:hAnsi="Times New Roman" w:cs="Times New Roman"/>
      <w:sz w:val="24"/>
      <w:lang w:val="en-GB"/>
    </w:rPr>
  </w:style>
  <w:style w:type="paragraph" w:styleId="ListParagraph">
    <w:name w:val="List Paragraph"/>
    <w:basedOn w:val="Normal"/>
    <w:uiPriority w:val="34"/>
    <w:qFormat/>
    <w:rsid w:val="00A22BC3"/>
    <w:pPr>
      <w:spacing w:before="0" w:after="0"/>
      <w:ind w:left="720"/>
      <w:jc w:val="left"/>
    </w:pPr>
    <w:rPr>
      <w:rFonts w:ascii="Calibri" w:hAnsi="Calibri" w:cs="Calibri"/>
      <w:sz w:val="22"/>
      <w:lang w:val="en-IE"/>
    </w:rPr>
  </w:style>
  <w:style w:type="paragraph" w:styleId="Header">
    <w:name w:val="header"/>
    <w:basedOn w:val="Normal"/>
    <w:link w:val="HeaderChar"/>
    <w:uiPriority w:val="99"/>
    <w:semiHidden/>
    <w:unhideWhenUsed/>
    <w:pPr>
      <w:tabs>
        <w:tab w:val="center" w:pos="4535"/>
        <w:tab w:val="right" w:pos="9071"/>
      </w:tabs>
      <w:spacing w:before="0"/>
    </w:pPr>
  </w:style>
  <w:style w:type="character" w:customStyle="1" w:styleId="HeaderChar">
    <w:name w:val="Header Char"/>
    <w:basedOn w:val="DefaultParagraphFont"/>
    <w:link w:val="Header"/>
    <w:uiPriority w:val="99"/>
    <w:semiHidden/>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Pr>
      <w:rFonts w:ascii="Times New Roman" w:eastAsiaTheme="majorEastAsia" w:hAnsi="Times New Roman" w:cs="Times New Roman"/>
      <w:bCs/>
      <w:iCs/>
      <w:sz w:val="24"/>
      <w:shd w:val="clear" w:color="auto" w:fill="auto"/>
      <w:lang w:val="en-GB"/>
    </w:rPr>
  </w:style>
  <w:style w:type="character" w:customStyle="1" w:styleId="Heading5Char">
    <w:name w:val="Heading 5 Char"/>
    <w:basedOn w:val="DefaultParagraphFont"/>
    <w:link w:val="Heading5"/>
    <w:uiPriority w:val="9"/>
    <w:semiHidden/>
    <w:rPr>
      <w:rFonts w:ascii="Times New Roman" w:eastAsiaTheme="majorEastAsia" w:hAnsi="Times New Roman" w:cs="Times New Roman"/>
      <w:sz w:val="24"/>
      <w:shd w:val="clear" w:color="auto" w:fill="auto"/>
      <w:lang w:val="en-GB"/>
    </w:rPr>
  </w:style>
  <w:style w:type="character" w:customStyle="1" w:styleId="Heading6Char">
    <w:name w:val="Heading 6 Char"/>
    <w:basedOn w:val="DefaultParagraphFont"/>
    <w:link w:val="Heading6"/>
    <w:uiPriority w:val="9"/>
    <w:semiHidden/>
    <w:rPr>
      <w:rFonts w:ascii="Times New Roman" w:eastAsiaTheme="majorEastAsia" w:hAnsi="Times New Roman" w:cs="Times New Roman"/>
      <w:iCs/>
      <w:sz w:val="24"/>
      <w:shd w:val="clear" w:color="auto" w:fill="auto"/>
      <w:lang w:val="en-GB"/>
    </w:rPr>
  </w:style>
  <w:style w:type="character" w:customStyle="1" w:styleId="Heading7Char">
    <w:name w:val="Heading 7 Char"/>
    <w:basedOn w:val="DefaultParagraphFont"/>
    <w:link w:val="Heading7"/>
    <w:uiPriority w:val="9"/>
    <w:semiHidden/>
    <w:rPr>
      <w:rFonts w:ascii="Times New Roman" w:eastAsiaTheme="majorEastAsia" w:hAnsi="Times New Roman" w:cs="Times New Roman"/>
      <w:iCs/>
      <w:sz w:val="24"/>
      <w:shd w:val="clear" w:color="auto" w:fill="auto"/>
      <w:lang w:val="en-GB"/>
    </w:rPr>
  </w:style>
  <w:style w:type="paragraph" w:styleId="TOCHeading">
    <w:name w:val="TOC Heading"/>
    <w:basedOn w:val="Normal"/>
    <w:next w:val="Normal"/>
    <w:uiPriority w:val="39"/>
    <w:semiHidden/>
    <w:unhideWhenUsed/>
    <w:qFormat/>
    <w:pPr>
      <w:spacing w:after="240"/>
      <w:jc w:val="center"/>
    </w:pPr>
    <w:rPr>
      <w:b/>
      <w:sz w:val="28"/>
    </w:rPr>
  </w:style>
  <w:style w:type="paragraph" w:styleId="TOC1">
    <w:name w:val="toc 1"/>
    <w:basedOn w:val="Normal"/>
    <w:next w:val="Normal"/>
    <w:uiPriority w:val="39"/>
    <w:semiHidden/>
    <w:unhideWhenUsed/>
    <w:pPr>
      <w:tabs>
        <w:tab w:val="right" w:leader="dot" w:pos="9071"/>
      </w:tabs>
      <w:spacing w:before="60"/>
      <w:ind w:left="850" w:hanging="850"/>
      <w:jc w:val="left"/>
    </w:pPr>
  </w:style>
  <w:style w:type="paragraph" w:styleId="TOC2">
    <w:name w:val="toc 2"/>
    <w:basedOn w:val="Normal"/>
    <w:next w:val="Normal"/>
    <w:uiPriority w:val="39"/>
    <w:semiHidden/>
    <w:unhideWhenUsed/>
    <w:pPr>
      <w:tabs>
        <w:tab w:val="right" w:leader="dot" w:pos="9071"/>
      </w:tabs>
      <w:spacing w:before="60"/>
      <w:ind w:left="850" w:hanging="850"/>
      <w:jc w:val="left"/>
    </w:pPr>
  </w:style>
  <w:style w:type="paragraph" w:styleId="TOC3">
    <w:name w:val="toc 3"/>
    <w:basedOn w:val="Normal"/>
    <w:next w:val="Normal"/>
    <w:uiPriority w:val="39"/>
    <w:semiHidden/>
    <w:unhideWhenUsed/>
    <w:pPr>
      <w:tabs>
        <w:tab w:val="right" w:leader="dot" w:pos="9071"/>
      </w:tabs>
      <w:spacing w:before="60"/>
      <w:ind w:left="850" w:hanging="850"/>
      <w:jc w:val="left"/>
    </w:pPr>
  </w:style>
  <w:style w:type="paragraph" w:styleId="TOC4">
    <w:name w:val="toc 4"/>
    <w:basedOn w:val="Normal"/>
    <w:next w:val="Normal"/>
    <w:uiPriority w:val="39"/>
    <w:semiHidden/>
    <w:unhideWhenUsed/>
    <w:pPr>
      <w:tabs>
        <w:tab w:val="right" w:leader="dot" w:pos="9071"/>
      </w:tabs>
      <w:spacing w:before="60"/>
      <w:ind w:left="850" w:hanging="850"/>
      <w:jc w:val="left"/>
    </w:pPr>
  </w:style>
  <w:style w:type="paragraph" w:styleId="TOC5">
    <w:name w:val="toc 5"/>
    <w:basedOn w:val="Normal"/>
    <w:next w:val="Normal"/>
    <w:uiPriority w:val="39"/>
    <w:semiHidden/>
    <w:unhideWhenUsed/>
    <w:pPr>
      <w:tabs>
        <w:tab w:val="right" w:leader="dot" w:pos="9071"/>
      </w:tabs>
      <w:spacing w:before="300"/>
      <w:jc w:val="left"/>
    </w:pPr>
  </w:style>
  <w:style w:type="paragraph" w:styleId="TOC6">
    <w:name w:val="toc 6"/>
    <w:basedOn w:val="Normal"/>
    <w:next w:val="Normal"/>
    <w:uiPriority w:val="39"/>
    <w:semiHidden/>
    <w:unhideWhenUsed/>
    <w:pPr>
      <w:tabs>
        <w:tab w:val="right" w:leader="dot" w:pos="9071"/>
      </w:tabs>
      <w:spacing w:before="240"/>
      <w:jc w:val="left"/>
    </w:pPr>
  </w:style>
  <w:style w:type="paragraph" w:styleId="TOC7">
    <w:name w:val="toc 7"/>
    <w:basedOn w:val="Normal"/>
    <w:next w:val="Normal"/>
    <w:uiPriority w:val="39"/>
    <w:semiHidden/>
    <w:unhideWhenUsed/>
    <w:pPr>
      <w:tabs>
        <w:tab w:val="right" w:leader="dot" w:pos="9071"/>
      </w:tabs>
      <w:spacing w:before="180"/>
      <w:jc w:val="left"/>
    </w:pPr>
  </w:style>
  <w:style w:type="paragraph" w:styleId="TOC8">
    <w:name w:val="toc 8"/>
    <w:basedOn w:val="Normal"/>
    <w:next w:val="Normal"/>
    <w:uiPriority w:val="39"/>
    <w:semiHidden/>
    <w:unhideWhenUsed/>
    <w:pPr>
      <w:tabs>
        <w:tab w:val="right" w:leader="dot" w:pos="9071"/>
      </w:tabs>
      <w:jc w:val="left"/>
    </w:pPr>
  </w:style>
  <w:style w:type="paragraph" w:styleId="TOC9">
    <w:name w:val="toc 9"/>
    <w:basedOn w:val="Normal"/>
    <w:next w:val="Normal"/>
    <w:uiPriority w:val="39"/>
    <w:semiHidden/>
    <w:unhideWhenUsed/>
    <w:pPr>
      <w:tabs>
        <w:tab w:val="right" w:leader="dot" w:pos="9071"/>
      </w:tabs>
      <w:ind w:left="1417" w:hanging="1417"/>
      <w:jc w:val="left"/>
    </w:pPr>
  </w:style>
  <w:style w:type="paragraph" w:customStyle="1" w:styleId="HeaderLandscape">
    <w:name w:val="HeaderLandscape"/>
    <w:basedOn w:val="Normal"/>
    <w:pPr>
      <w:tabs>
        <w:tab w:val="center" w:pos="7285"/>
        <w:tab w:val="right" w:pos="14003"/>
      </w:tabs>
      <w:spacing w:before="0"/>
    </w:pPr>
  </w:style>
  <w:style w:type="paragraph" w:customStyle="1" w:styleId="FooterLandscape">
    <w:name w:val="FooterLandscape"/>
    <w:basedOn w:val="Normal"/>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Pr>
      <w:shd w:val="clear" w:color="auto" w:fill="auto"/>
      <w:vertAlign w:val="superscript"/>
    </w:rPr>
  </w:style>
  <w:style w:type="paragraph" w:customStyle="1" w:styleId="HeaderSensitivity">
    <w:name w:val="Header Sensitivity"/>
    <w:basedOn w:val="Normal"/>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pPr>
      <w:spacing w:before="0"/>
      <w:jc w:val="right"/>
    </w:pPr>
    <w:rPr>
      <w:sz w:val="28"/>
    </w:rPr>
  </w:style>
  <w:style w:type="paragraph" w:customStyle="1" w:styleId="FooterSensitivity">
    <w:name w:val="Footer Sensitivity"/>
    <w:basedOn w:val="Normal"/>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pPr>
      <w:ind w:left="850"/>
    </w:pPr>
  </w:style>
  <w:style w:type="paragraph" w:customStyle="1" w:styleId="Text2">
    <w:name w:val="Text 2"/>
    <w:basedOn w:val="Normal"/>
    <w:pPr>
      <w:ind w:left="1417"/>
    </w:pPr>
  </w:style>
  <w:style w:type="paragraph" w:customStyle="1" w:styleId="Text3">
    <w:name w:val="Text 3"/>
    <w:basedOn w:val="Normal"/>
    <w:pPr>
      <w:ind w:left="1984"/>
    </w:pPr>
  </w:style>
  <w:style w:type="paragraph" w:customStyle="1" w:styleId="Text4">
    <w:name w:val="Text 4"/>
    <w:basedOn w:val="Normal"/>
    <w:pPr>
      <w:ind w:left="2551"/>
    </w:pPr>
  </w:style>
  <w:style w:type="paragraph" w:customStyle="1" w:styleId="Text5">
    <w:name w:val="Text 5"/>
    <w:basedOn w:val="Normal"/>
    <w:pPr>
      <w:ind w:left="3118"/>
    </w:pPr>
  </w:style>
  <w:style w:type="paragraph" w:customStyle="1" w:styleId="Text6">
    <w:name w:val="Text 6"/>
    <w:basedOn w:val="Normal"/>
    <w:pPr>
      <w:ind w:left="3685"/>
    </w:pPr>
  </w:style>
  <w:style w:type="paragraph" w:customStyle="1" w:styleId="NormalCentered">
    <w:name w:val="Normal Centered"/>
    <w:basedOn w:val="Normal"/>
    <w:pPr>
      <w:jc w:val="center"/>
    </w:pPr>
  </w:style>
  <w:style w:type="paragraph" w:customStyle="1" w:styleId="NormalLeft">
    <w:name w:val="Normal Left"/>
    <w:basedOn w:val="Normal"/>
    <w:pPr>
      <w:jc w:val="left"/>
    </w:pPr>
  </w:style>
  <w:style w:type="paragraph" w:customStyle="1" w:styleId="NormalRight">
    <w:name w:val="Normal Right"/>
    <w:basedOn w:val="Normal"/>
    <w:pPr>
      <w:jc w:val="right"/>
    </w:pPr>
  </w:style>
  <w:style w:type="paragraph" w:customStyle="1" w:styleId="QuotedText">
    <w:name w:val="Quoted Text"/>
    <w:basedOn w:val="Normal"/>
    <w:pPr>
      <w:ind w:left="1417"/>
    </w:pPr>
  </w:style>
  <w:style w:type="paragraph" w:customStyle="1" w:styleId="Point0">
    <w:name w:val="Point 0"/>
    <w:basedOn w:val="Normal"/>
    <w:pPr>
      <w:ind w:left="850" w:hanging="850"/>
    </w:pPr>
  </w:style>
  <w:style w:type="paragraph" w:customStyle="1" w:styleId="Point1">
    <w:name w:val="Point 1"/>
    <w:basedOn w:val="Normal"/>
    <w:pPr>
      <w:ind w:left="1417" w:hanging="567"/>
    </w:pPr>
  </w:style>
  <w:style w:type="paragraph" w:customStyle="1" w:styleId="Point2">
    <w:name w:val="Point 2"/>
    <w:basedOn w:val="Normal"/>
    <w:pPr>
      <w:ind w:left="1984" w:hanging="567"/>
    </w:pPr>
  </w:style>
  <w:style w:type="paragraph" w:customStyle="1" w:styleId="Point3">
    <w:name w:val="Point 3"/>
    <w:basedOn w:val="Normal"/>
    <w:pPr>
      <w:ind w:left="2551" w:hanging="567"/>
    </w:pPr>
  </w:style>
  <w:style w:type="paragraph" w:customStyle="1" w:styleId="Point4">
    <w:name w:val="Point 4"/>
    <w:basedOn w:val="Normal"/>
    <w:pPr>
      <w:ind w:left="3118" w:hanging="567"/>
    </w:pPr>
  </w:style>
  <w:style w:type="paragraph" w:customStyle="1" w:styleId="Point5">
    <w:name w:val="Point 5"/>
    <w:basedOn w:val="Normal"/>
    <w:pPr>
      <w:ind w:left="3685" w:hanging="567"/>
    </w:pPr>
  </w:style>
  <w:style w:type="paragraph" w:customStyle="1" w:styleId="Tiret0">
    <w:name w:val="Tiret 0"/>
    <w:basedOn w:val="Point0"/>
    <w:pPr>
      <w:numPr>
        <w:numId w:val="25"/>
      </w:numPr>
    </w:pPr>
  </w:style>
  <w:style w:type="paragraph" w:customStyle="1" w:styleId="Tiret1">
    <w:name w:val="Tiret 1"/>
    <w:basedOn w:val="Point1"/>
    <w:pPr>
      <w:numPr>
        <w:numId w:val="26"/>
      </w:numPr>
    </w:pPr>
  </w:style>
  <w:style w:type="paragraph" w:customStyle="1" w:styleId="Tiret2">
    <w:name w:val="Tiret 2"/>
    <w:basedOn w:val="Point2"/>
    <w:pPr>
      <w:numPr>
        <w:numId w:val="27"/>
      </w:numPr>
    </w:pPr>
  </w:style>
  <w:style w:type="paragraph" w:customStyle="1" w:styleId="Tiret3">
    <w:name w:val="Tiret 3"/>
    <w:basedOn w:val="Point3"/>
    <w:pPr>
      <w:numPr>
        <w:numId w:val="28"/>
      </w:numPr>
    </w:pPr>
  </w:style>
  <w:style w:type="paragraph" w:customStyle="1" w:styleId="Tiret4">
    <w:name w:val="Tiret 4"/>
    <w:basedOn w:val="Point4"/>
    <w:pPr>
      <w:numPr>
        <w:numId w:val="29"/>
      </w:numPr>
    </w:pPr>
  </w:style>
  <w:style w:type="paragraph" w:customStyle="1" w:styleId="Tiret5">
    <w:name w:val="Tiret 5"/>
    <w:basedOn w:val="Point5"/>
    <w:pPr>
      <w:numPr>
        <w:numId w:val="30"/>
      </w:numPr>
    </w:pPr>
  </w:style>
  <w:style w:type="paragraph" w:customStyle="1" w:styleId="PointDouble0">
    <w:name w:val="PointDouble 0"/>
    <w:basedOn w:val="Normal"/>
    <w:pPr>
      <w:tabs>
        <w:tab w:val="left" w:pos="850"/>
      </w:tabs>
      <w:ind w:left="1417" w:hanging="1417"/>
    </w:pPr>
  </w:style>
  <w:style w:type="paragraph" w:customStyle="1" w:styleId="PointDouble1">
    <w:name w:val="PointDouble 1"/>
    <w:basedOn w:val="Normal"/>
    <w:pPr>
      <w:tabs>
        <w:tab w:val="left" w:pos="1417"/>
      </w:tabs>
      <w:ind w:left="1984" w:hanging="1134"/>
    </w:pPr>
  </w:style>
  <w:style w:type="paragraph" w:customStyle="1" w:styleId="PointDouble2">
    <w:name w:val="PointDouble 2"/>
    <w:basedOn w:val="Normal"/>
    <w:pPr>
      <w:tabs>
        <w:tab w:val="left" w:pos="1984"/>
      </w:tabs>
      <w:ind w:left="2551" w:hanging="1134"/>
    </w:pPr>
  </w:style>
  <w:style w:type="paragraph" w:customStyle="1" w:styleId="PointDouble3">
    <w:name w:val="PointDouble 3"/>
    <w:basedOn w:val="Normal"/>
    <w:pPr>
      <w:tabs>
        <w:tab w:val="left" w:pos="2551"/>
      </w:tabs>
      <w:ind w:left="3118" w:hanging="1134"/>
    </w:pPr>
  </w:style>
  <w:style w:type="paragraph" w:customStyle="1" w:styleId="PointDouble4">
    <w:name w:val="PointDouble 4"/>
    <w:basedOn w:val="Normal"/>
    <w:pPr>
      <w:tabs>
        <w:tab w:val="left" w:pos="3118"/>
      </w:tabs>
      <w:ind w:left="3685" w:hanging="1134"/>
    </w:pPr>
  </w:style>
  <w:style w:type="paragraph" w:customStyle="1" w:styleId="PointTriple0">
    <w:name w:val="PointTriple 0"/>
    <w:basedOn w:val="Normal"/>
    <w:pPr>
      <w:tabs>
        <w:tab w:val="left" w:pos="850"/>
        <w:tab w:val="left" w:pos="1417"/>
      </w:tabs>
      <w:ind w:left="1984" w:hanging="1984"/>
    </w:pPr>
  </w:style>
  <w:style w:type="paragraph" w:customStyle="1" w:styleId="PointTriple1">
    <w:name w:val="PointTriple 1"/>
    <w:basedOn w:val="Normal"/>
    <w:pPr>
      <w:tabs>
        <w:tab w:val="left" w:pos="1417"/>
        <w:tab w:val="left" w:pos="1984"/>
      </w:tabs>
      <w:ind w:left="2551" w:hanging="1701"/>
    </w:pPr>
  </w:style>
  <w:style w:type="paragraph" w:customStyle="1" w:styleId="PointTriple2">
    <w:name w:val="PointTriple 2"/>
    <w:basedOn w:val="Normal"/>
    <w:pPr>
      <w:tabs>
        <w:tab w:val="left" w:pos="1984"/>
        <w:tab w:val="left" w:pos="2551"/>
      </w:tabs>
      <w:ind w:left="3118" w:hanging="1701"/>
    </w:pPr>
  </w:style>
  <w:style w:type="paragraph" w:customStyle="1" w:styleId="PointTriple3">
    <w:name w:val="PointTriple 3"/>
    <w:basedOn w:val="Normal"/>
    <w:pPr>
      <w:tabs>
        <w:tab w:val="left" w:pos="2551"/>
        <w:tab w:val="left" w:pos="3118"/>
      </w:tabs>
      <w:ind w:left="3685" w:hanging="1701"/>
    </w:pPr>
  </w:style>
  <w:style w:type="paragraph" w:customStyle="1" w:styleId="PointTriple4">
    <w:name w:val="PointTriple 4"/>
    <w:basedOn w:val="Normal"/>
    <w:pPr>
      <w:tabs>
        <w:tab w:val="left" w:pos="3118"/>
        <w:tab w:val="left" w:pos="3685"/>
      </w:tabs>
      <w:ind w:left="4252" w:hanging="1701"/>
    </w:pPr>
  </w:style>
  <w:style w:type="paragraph" w:customStyle="1" w:styleId="NumPar1">
    <w:name w:val="NumPar 1"/>
    <w:basedOn w:val="Normal"/>
    <w:next w:val="Text1"/>
    <w:pPr>
      <w:numPr>
        <w:numId w:val="31"/>
      </w:numPr>
    </w:pPr>
  </w:style>
  <w:style w:type="paragraph" w:customStyle="1" w:styleId="NumPar2">
    <w:name w:val="NumPar 2"/>
    <w:basedOn w:val="Normal"/>
    <w:next w:val="Text1"/>
    <w:pPr>
      <w:numPr>
        <w:ilvl w:val="1"/>
        <w:numId w:val="31"/>
      </w:numPr>
    </w:pPr>
  </w:style>
  <w:style w:type="paragraph" w:customStyle="1" w:styleId="NumPar3">
    <w:name w:val="NumPar 3"/>
    <w:basedOn w:val="Normal"/>
    <w:next w:val="Text1"/>
    <w:pPr>
      <w:numPr>
        <w:ilvl w:val="2"/>
        <w:numId w:val="31"/>
      </w:numPr>
    </w:pPr>
  </w:style>
  <w:style w:type="paragraph" w:customStyle="1" w:styleId="NumPar4">
    <w:name w:val="NumPar 4"/>
    <w:basedOn w:val="Normal"/>
    <w:next w:val="Text1"/>
    <w:pPr>
      <w:numPr>
        <w:ilvl w:val="3"/>
        <w:numId w:val="31"/>
      </w:numPr>
    </w:pPr>
  </w:style>
  <w:style w:type="paragraph" w:customStyle="1" w:styleId="NumPar5">
    <w:name w:val="NumPar 5"/>
    <w:basedOn w:val="Normal"/>
    <w:next w:val="Text2"/>
    <w:pPr>
      <w:numPr>
        <w:ilvl w:val="4"/>
        <w:numId w:val="31"/>
      </w:numPr>
    </w:pPr>
  </w:style>
  <w:style w:type="paragraph" w:customStyle="1" w:styleId="NumPar6">
    <w:name w:val="NumPar 6"/>
    <w:basedOn w:val="Normal"/>
    <w:next w:val="Text2"/>
    <w:pPr>
      <w:numPr>
        <w:ilvl w:val="5"/>
        <w:numId w:val="31"/>
      </w:numPr>
    </w:pPr>
  </w:style>
  <w:style w:type="paragraph" w:customStyle="1" w:styleId="NumPar7">
    <w:name w:val="NumPar 7"/>
    <w:basedOn w:val="Normal"/>
    <w:next w:val="Text2"/>
    <w:pPr>
      <w:numPr>
        <w:ilvl w:val="6"/>
        <w:numId w:val="31"/>
      </w:numPr>
    </w:pPr>
  </w:style>
  <w:style w:type="paragraph" w:customStyle="1" w:styleId="ManualNumPar1">
    <w:name w:val="Manual NumPar 1"/>
    <w:basedOn w:val="Normal"/>
    <w:next w:val="Text1"/>
    <w:pPr>
      <w:ind w:left="850" w:hanging="850"/>
    </w:pPr>
  </w:style>
  <w:style w:type="paragraph" w:customStyle="1" w:styleId="ManualNumPar2">
    <w:name w:val="Manual NumPar 2"/>
    <w:basedOn w:val="Normal"/>
    <w:next w:val="Text1"/>
    <w:pPr>
      <w:ind w:left="850" w:hanging="850"/>
    </w:pPr>
  </w:style>
  <w:style w:type="paragraph" w:customStyle="1" w:styleId="ManualNumPar3">
    <w:name w:val="Manual NumPar 3"/>
    <w:basedOn w:val="Normal"/>
    <w:next w:val="Text1"/>
    <w:pPr>
      <w:ind w:left="850" w:hanging="850"/>
    </w:pPr>
  </w:style>
  <w:style w:type="paragraph" w:customStyle="1" w:styleId="ManualNumPar4">
    <w:name w:val="Manual NumPar 4"/>
    <w:basedOn w:val="Normal"/>
    <w:next w:val="Text1"/>
    <w:pPr>
      <w:ind w:left="850" w:hanging="850"/>
    </w:pPr>
  </w:style>
  <w:style w:type="paragraph" w:customStyle="1" w:styleId="ManualNumPar5">
    <w:name w:val="Manual NumPar 5"/>
    <w:basedOn w:val="Normal"/>
    <w:next w:val="Text2"/>
    <w:pPr>
      <w:ind w:left="1417" w:hanging="1417"/>
    </w:pPr>
  </w:style>
  <w:style w:type="paragraph" w:customStyle="1" w:styleId="ManualNumPar6">
    <w:name w:val="Manual NumPar 6"/>
    <w:basedOn w:val="Normal"/>
    <w:next w:val="Text2"/>
    <w:pPr>
      <w:ind w:left="1417" w:hanging="1417"/>
    </w:pPr>
  </w:style>
  <w:style w:type="paragraph" w:customStyle="1" w:styleId="ManualNumPar7">
    <w:name w:val="Manual NumPar 7"/>
    <w:basedOn w:val="Normal"/>
    <w:next w:val="Text2"/>
    <w:pPr>
      <w:ind w:left="1417" w:hanging="1417"/>
    </w:pPr>
  </w:style>
  <w:style w:type="paragraph" w:customStyle="1" w:styleId="QuotedNumPar">
    <w:name w:val="Quoted NumPar"/>
    <w:basedOn w:val="Normal"/>
    <w:pPr>
      <w:ind w:left="1417" w:hanging="567"/>
    </w:pPr>
  </w:style>
  <w:style w:type="paragraph" w:customStyle="1" w:styleId="ManualHeading1">
    <w:name w:val="Manual Heading 1"/>
    <w:basedOn w:val="Normal"/>
    <w:next w:val="Text1"/>
    <w:pPr>
      <w:keepNext/>
      <w:tabs>
        <w:tab w:val="left" w:pos="850"/>
      </w:tabs>
      <w:spacing w:before="360"/>
      <w:ind w:left="850" w:hanging="850"/>
      <w:outlineLvl w:val="0"/>
    </w:pPr>
    <w:rPr>
      <w:b/>
      <w:smallCaps/>
    </w:rPr>
  </w:style>
  <w:style w:type="paragraph" w:customStyle="1" w:styleId="ManualHeading2">
    <w:name w:val="Manual Heading 2"/>
    <w:basedOn w:val="Normal"/>
    <w:next w:val="Text1"/>
    <w:pPr>
      <w:keepNext/>
      <w:tabs>
        <w:tab w:val="left" w:pos="850"/>
      </w:tabs>
      <w:ind w:left="850" w:hanging="850"/>
      <w:outlineLvl w:val="1"/>
    </w:pPr>
    <w:rPr>
      <w:b/>
    </w:rPr>
  </w:style>
  <w:style w:type="paragraph" w:customStyle="1" w:styleId="ManualHeading3">
    <w:name w:val="Manual Heading 3"/>
    <w:basedOn w:val="Normal"/>
    <w:next w:val="Text1"/>
    <w:pPr>
      <w:keepNext/>
      <w:tabs>
        <w:tab w:val="left" w:pos="850"/>
      </w:tabs>
      <w:ind w:left="850" w:hanging="850"/>
      <w:outlineLvl w:val="2"/>
    </w:pPr>
    <w:rPr>
      <w:i/>
    </w:rPr>
  </w:style>
  <w:style w:type="paragraph" w:customStyle="1" w:styleId="ManualHeading4">
    <w:name w:val="Manual Heading 4"/>
    <w:basedOn w:val="Normal"/>
    <w:next w:val="Text1"/>
    <w:pPr>
      <w:keepNext/>
      <w:tabs>
        <w:tab w:val="left" w:pos="850"/>
      </w:tabs>
      <w:ind w:left="850" w:hanging="850"/>
      <w:outlineLvl w:val="3"/>
    </w:pPr>
  </w:style>
  <w:style w:type="paragraph" w:customStyle="1" w:styleId="ManualHeading5">
    <w:name w:val="Manual Heading 5"/>
    <w:basedOn w:val="Normal"/>
    <w:next w:val="Text2"/>
    <w:pPr>
      <w:keepNext/>
      <w:tabs>
        <w:tab w:val="left" w:pos="1417"/>
      </w:tabs>
      <w:ind w:left="1417" w:hanging="1417"/>
      <w:outlineLvl w:val="4"/>
    </w:pPr>
  </w:style>
  <w:style w:type="paragraph" w:customStyle="1" w:styleId="ManualHeading6">
    <w:name w:val="Manual Heading 6"/>
    <w:basedOn w:val="Normal"/>
    <w:next w:val="Text2"/>
    <w:pPr>
      <w:keepNext/>
      <w:tabs>
        <w:tab w:val="left" w:pos="1417"/>
      </w:tabs>
      <w:ind w:left="1417" w:hanging="1417"/>
      <w:outlineLvl w:val="5"/>
    </w:pPr>
  </w:style>
  <w:style w:type="paragraph" w:customStyle="1" w:styleId="ManualHeading7">
    <w:name w:val="Manual Heading 7"/>
    <w:basedOn w:val="Normal"/>
    <w:next w:val="Text2"/>
    <w:pPr>
      <w:keepNext/>
      <w:tabs>
        <w:tab w:val="left" w:pos="1417"/>
      </w:tabs>
      <w:ind w:left="1417" w:hanging="1417"/>
      <w:outlineLvl w:val="6"/>
    </w:pPr>
  </w:style>
  <w:style w:type="paragraph" w:customStyle="1" w:styleId="ChapterTitle">
    <w:name w:val="ChapterTitle"/>
    <w:basedOn w:val="Normal"/>
    <w:next w:val="Normal"/>
    <w:pPr>
      <w:keepNext/>
      <w:spacing w:after="360"/>
      <w:jc w:val="center"/>
    </w:pPr>
    <w:rPr>
      <w:b/>
      <w:sz w:val="32"/>
    </w:rPr>
  </w:style>
  <w:style w:type="paragraph" w:customStyle="1" w:styleId="PartTitle">
    <w:name w:val="PartTitle"/>
    <w:basedOn w:val="Normal"/>
    <w:next w:val="ChapterTitle"/>
    <w:pPr>
      <w:keepNext/>
      <w:pageBreakBefore/>
      <w:spacing w:after="360"/>
      <w:jc w:val="center"/>
    </w:pPr>
    <w:rPr>
      <w:b/>
      <w:sz w:val="36"/>
    </w:rPr>
  </w:style>
  <w:style w:type="paragraph" w:customStyle="1" w:styleId="SectionTitle">
    <w:name w:val="SectionTitle"/>
    <w:basedOn w:val="Normal"/>
    <w:next w:val="Heading1"/>
    <w:pPr>
      <w:keepNext/>
      <w:spacing w:after="360"/>
      <w:jc w:val="center"/>
    </w:pPr>
    <w:rPr>
      <w:b/>
      <w:smallCaps/>
      <w:sz w:val="28"/>
    </w:rPr>
  </w:style>
  <w:style w:type="paragraph" w:customStyle="1" w:styleId="TableTitle">
    <w:name w:val="Table Title"/>
    <w:basedOn w:val="Normal"/>
    <w:next w:val="Normal"/>
    <w:pPr>
      <w:jc w:val="center"/>
    </w:pPr>
    <w:rPr>
      <w:b/>
    </w:rPr>
  </w:style>
  <w:style w:type="character" w:customStyle="1" w:styleId="Marker">
    <w:name w:val="Marker"/>
    <w:basedOn w:val="DefaultParagraphFont"/>
    <w:rPr>
      <w:color w:val="0000FF"/>
      <w:shd w:val="clear" w:color="auto" w:fill="auto"/>
    </w:rPr>
  </w:style>
  <w:style w:type="character" w:customStyle="1" w:styleId="Marker1">
    <w:name w:val="Marker1"/>
    <w:basedOn w:val="DefaultParagraphFont"/>
    <w:rPr>
      <w:color w:val="008000"/>
      <w:shd w:val="clear" w:color="auto" w:fill="auto"/>
    </w:rPr>
  </w:style>
  <w:style w:type="character" w:customStyle="1" w:styleId="Marker2">
    <w:name w:val="Marker2"/>
    <w:basedOn w:val="DefaultParagraphFont"/>
    <w:rPr>
      <w:color w:val="FF0000"/>
      <w:shd w:val="clear" w:color="auto" w:fill="auto"/>
    </w:rPr>
  </w:style>
  <w:style w:type="paragraph" w:customStyle="1" w:styleId="Point0number">
    <w:name w:val="Point 0 (number)"/>
    <w:basedOn w:val="Normal"/>
    <w:pPr>
      <w:numPr>
        <w:numId w:val="33"/>
      </w:numPr>
    </w:pPr>
  </w:style>
  <w:style w:type="paragraph" w:customStyle="1" w:styleId="Point1number">
    <w:name w:val="Point 1 (number)"/>
    <w:basedOn w:val="Normal"/>
    <w:pPr>
      <w:numPr>
        <w:ilvl w:val="2"/>
        <w:numId w:val="33"/>
      </w:numPr>
    </w:pPr>
  </w:style>
  <w:style w:type="paragraph" w:customStyle="1" w:styleId="Point2number">
    <w:name w:val="Point 2 (number)"/>
    <w:basedOn w:val="Normal"/>
    <w:pPr>
      <w:numPr>
        <w:ilvl w:val="4"/>
        <w:numId w:val="33"/>
      </w:numPr>
    </w:pPr>
  </w:style>
  <w:style w:type="paragraph" w:customStyle="1" w:styleId="Point3number">
    <w:name w:val="Point 3 (number)"/>
    <w:basedOn w:val="Normal"/>
    <w:pPr>
      <w:numPr>
        <w:ilvl w:val="6"/>
        <w:numId w:val="33"/>
      </w:numPr>
    </w:pPr>
  </w:style>
  <w:style w:type="paragraph" w:customStyle="1" w:styleId="Point0letter">
    <w:name w:val="Point 0 (letter)"/>
    <w:basedOn w:val="Normal"/>
    <w:pPr>
      <w:numPr>
        <w:ilvl w:val="1"/>
        <w:numId w:val="33"/>
      </w:numPr>
    </w:pPr>
  </w:style>
  <w:style w:type="paragraph" w:customStyle="1" w:styleId="Point1letter">
    <w:name w:val="Point 1 (letter)"/>
    <w:basedOn w:val="Normal"/>
    <w:pPr>
      <w:numPr>
        <w:ilvl w:val="3"/>
        <w:numId w:val="33"/>
      </w:numPr>
    </w:pPr>
  </w:style>
  <w:style w:type="paragraph" w:customStyle="1" w:styleId="Point2letter">
    <w:name w:val="Point 2 (letter)"/>
    <w:basedOn w:val="Normal"/>
    <w:pPr>
      <w:numPr>
        <w:ilvl w:val="5"/>
        <w:numId w:val="33"/>
      </w:numPr>
    </w:pPr>
  </w:style>
  <w:style w:type="paragraph" w:customStyle="1" w:styleId="Point3letter">
    <w:name w:val="Point 3 (letter)"/>
    <w:basedOn w:val="Normal"/>
    <w:pPr>
      <w:numPr>
        <w:ilvl w:val="7"/>
        <w:numId w:val="33"/>
      </w:numPr>
    </w:pPr>
  </w:style>
  <w:style w:type="paragraph" w:customStyle="1" w:styleId="Point4letter">
    <w:name w:val="Point 4 (letter)"/>
    <w:basedOn w:val="Normal"/>
    <w:pPr>
      <w:numPr>
        <w:ilvl w:val="8"/>
        <w:numId w:val="33"/>
      </w:numPr>
    </w:pPr>
  </w:style>
  <w:style w:type="paragraph" w:customStyle="1" w:styleId="Bullet0">
    <w:name w:val="Bullet 0"/>
    <w:basedOn w:val="Normal"/>
    <w:pPr>
      <w:numPr>
        <w:numId w:val="34"/>
      </w:numPr>
    </w:pPr>
  </w:style>
  <w:style w:type="paragraph" w:customStyle="1" w:styleId="Bullet1">
    <w:name w:val="Bullet 1"/>
    <w:basedOn w:val="Normal"/>
    <w:pPr>
      <w:numPr>
        <w:numId w:val="35"/>
      </w:numPr>
    </w:pPr>
  </w:style>
  <w:style w:type="paragraph" w:customStyle="1" w:styleId="Bullet2">
    <w:name w:val="Bullet 2"/>
    <w:basedOn w:val="Normal"/>
    <w:pPr>
      <w:numPr>
        <w:numId w:val="36"/>
      </w:numPr>
    </w:pPr>
  </w:style>
  <w:style w:type="paragraph" w:customStyle="1" w:styleId="Bullet3">
    <w:name w:val="Bullet 3"/>
    <w:basedOn w:val="Normal"/>
    <w:pPr>
      <w:numPr>
        <w:numId w:val="37"/>
      </w:numPr>
    </w:pPr>
  </w:style>
  <w:style w:type="paragraph" w:customStyle="1" w:styleId="Bullet4">
    <w:name w:val="Bullet 4"/>
    <w:basedOn w:val="Normal"/>
    <w:pPr>
      <w:numPr>
        <w:numId w:val="38"/>
      </w:numPr>
    </w:pPr>
  </w:style>
  <w:style w:type="paragraph" w:customStyle="1" w:styleId="Langue">
    <w:name w:val="Langue"/>
    <w:basedOn w:val="Normal"/>
    <w:next w:val="Rfrenceinterne"/>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pPr>
      <w:spacing w:before="0" w:after="0"/>
      <w:jc w:val="left"/>
    </w:pPr>
    <w:rPr>
      <w:rFonts w:ascii="Arial" w:hAnsi="Arial" w:cs="Arial"/>
    </w:rPr>
  </w:style>
  <w:style w:type="paragraph" w:customStyle="1" w:styleId="Emission">
    <w:name w:val="Emission"/>
    <w:basedOn w:val="Normal"/>
    <w:next w:val="Rfrenceinstitutionnelle"/>
    <w:pPr>
      <w:spacing w:before="0" w:after="0"/>
      <w:ind w:left="5103"/>
      <w:jc w:val="left"/>
    </w:pPr>
  </w:style>
  <w:style w:type="paragraph" w:customStyle="1" w:styleId="Rfrenceinstitutionnelle">
    <w:name w:val="Référence institutionnelle"/>
    <w:basedOn w:val="Normal"/>
    <w:next w:val="Confidentialit"/>
    <w:pPr>
      <w:spacing w:before="0" w:after="240"/>
      <w:ind w:left="5103"/>
      <w:jc w:val="left"/>
    </w:pPr>
  </w:style>
  <w:style w:type="paragraph" w:customStyle="1" w:styleId="Pagedecouverture">
    <w:name w:val="Page de couverture"/>
    <w:basedOn w:val="Normal"/>
    <w:next w:val="Normal"/>
    <w:pPr>
      <w:spacing w:before="0" w:after="0"/>
    </w:pPr>
  </w:style>
  <w:style w:type="paragraph" w:customStyle="1" w:styleId="Declassification">
    <w:name w:val="Declassification"/>
    <w:basedOn w:val="Normal"/>
    <w:next w:val="Normal"/>
    <w:pPr>
      <w:spacing w:before="0" w:after="0"/>
    </w:pPr>
  </w:style>
  <w:style w:type="paragraph" w:customStyle="1" w:styleId="Disclaimer">
    <w:name w:val="Disclaimer"/>
    <w:basedOn w:val="Normal"/>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pPr>
      <w:spacing w:before="0" w:after="0" w:line="276" w:lineRule="auto"/>
      <w:ind w:left="5103"/>
      <w:jc w:val="left"/>
    </w:pPr>
    <w:rPr>
      <w:sz w:val="28"/>
    </w:rPr>
  </w:style>
  <w:style w:type="paragraph" w:customStyle="1" w:styleId="DateMarking">
    <w:name w:val="DateMarking"/>
    <w:basedOn w:val="Normal"/>
    <w:pPr>
      <w:spacing w:before="0" w:after="0" w:line="276" w:lineRule="auto"/>
      <w:ind w:left="5103"/>
      <w:jc w:val="left"/>
    </w:pPr>
    <w:rPr>
      <w:i/>
      <w:sz w:val="28"/>
    </w:rPr>
  </w:style>
  <w:style w:type="paragraph" w:customStyle="1" w:styleId="ReleasableTo">
    <w:name w:val="ReleasableTo"/>
    <w:basedOn w:val="Normal"/>
    <w:pPr>
      <w:spacing w:before="0" w:after="0" w:line="276" w:lineRule="auto"/>
      <w:ind w:left="5103"/>
      <w:jc w:val="left"/>
    </w:pPr>
    <w:rPr>
      <w:i/>
      <w:sz w:val="28"/>
    </w:rPr>
  </w:style>
  <w:style w:type="paragraph" w:customStyle="1" w:styleId="Annexetitreexpos">
    <w:name w:val="Annexe titre (exposé)"/>
    <w:basedOn w:val="Normal"/>
    <w:next w:val="Normal"/>
    <w:pPr>
      <w:jc w:val="center"/>
    </w:pPr>
    <w:rPr>
      <w:b/>
      <w:u w:val="single"/>
    </w:rPr>
  </w:style>
  <w:style w:type="paragraph" w:customStyle="1" w:styleId="Annexetitre">
    <w:name w:val="Annexe titre"/>
    <w:basedOn w:val="Normal"/>
    <w:next w:val="Normal"/>
    <w:pPr>
      <w:jc w:val="center"/>
    </w:pPr>
    <w:rPr>
      <w:b/>
      <w:u w:val="single"/>
    </w:rPr>
  </w:style>
  <w:style w:type="paragraph" w:customStyle="1" w:styleId="Annexetitrefichefinancire">
    <w:name w:val="Annexe titre (fiche financière)"/>
    <w:basedOn w:val="Normal"/>
    <w:next w:val="Normal"/>
    <w:pPr>
      <w:jc w:val="center"/>
    </w:pPr>
    <w:rPr>
      <w:b/>
      <w:u w:val="single"/>
    </w:rPr>
  </w:style>
  <w:style w:type="paragraph" w:customStyle="1" w:styleId="Applicationdirecte">
    <w:name w:val="Application directe"/>
    <w:basedOn w:val="Normal"/>
    <w:next w:val="Fait"/>
    <w:pPr>
      <w:spacing w:before="480"/>
    </w:pPr>
  </w:style>
  <w:style w:type="paragraph" w:customStyle="1" w:styleId="Avertissementtitre">
    <w:name w:val="Avertissement titre"/>
    <w:basedOn w:val="Normal"/>
    <w:next w:val="Normal"/>
    <w:pPr>
      <w:keepNext/>
      <w:spacing w:before="480"/>
    </w:pPr>
    <w:rPr>
      <w:u w:val="single"/>
    </w:rPr>
  </w:style>
  <w:style w:type="paragraph" w:customStyle="1" w:styleId="Confidence">
    <w:name w:val="Confidence"/>
    <w:basedOn w:val="Normal"/>
    <w:next w:val="Normal"/>
    <w:pPr>
      <w:spacing w:before="360"/>
      <w:jc w:val="center"/>
    </w:pPr>
  </w:style>
  <w:style w:type="paragraph" w:customStyle="1" w:styleId="Confidentialit">
    <w:name w:val="Confidentialité"/>
    <w:basedOn w:val="Normal"/>
    <w:next w:val="TypedudocumentPagedecouverture"/>
    <w:pPr>
      <w:spacing w:before="240" w:after="240"/>
      <w:ind w:left="5103"/>
      <w:jc w:val="left"/>
    </w:pPr>
    <w:rPr>
      <w:i/>
      <w:sz w:val="32"/>
    </w:rPr>
  </w:style>
  <w:style w:type="paragraph" w:customStyle="1" w:styleId="Considrant">
    <w:name w:val="Considérant"/>
    <w:basedOn w:val="Normal"/>
    <w:pPr>
      <w:numPr>
        <w:numId w:val="39"/>
      </w:numPr>
    </w:pPr>
  </w:style>
  <w:style w:type="paragraph" w:customStyle="1" w:styleId="Corrigendum">
    <w:name w:val="Corrigendum"/>
    <w:basedOn w:val="Normal"/>
    <w:next w:val="Normal"/>
    <w:pPr>
      <w:spacing w:before="0" w:after="240"/>
      <w:jc w:val="left"/>
    </w:pPr>
  </w:style>
  <w:style w:type="paragraph" w:customStyle="1" w:styleId="Datedadoption">
    <w:name w:val="Date d'adoption"/>
    <w:basedOn w:val="Normal"/>
    <w:next w:val="Titreobjet"/>
    <w:pPr>
      <w:spacing w:before="360" w:after="0"/>
      <w:jc w:val="center"/>
    </w:pPr>
    <w:rPr>
      <w:b/>
    </w:rPr>
  </w:style>
  <w:style w:type="paragraph" w:customStyle="1" w:styleId="Exposdesmotifstitre">
    <w:name w:val="Exposé des motifs titre"/>
    <w:basedOn w:val="Normal"/>
    <w:next w:val="Normal"/>
    <w:pPr>
      <w:jc w:val="center"/>
    </w:pPr>
    <w:rPr>
      <w:b/>
      <w:u w:val="single"/>
    </w:rPr>
  </w:style>
  <w:style w:type="paragraph" w:customStyle="1" w:styleId="Fait">
    <w:name w:val="Fait à"/>
    <w:basedOn w:val="Normal"/>
    <w:next w:val="Institutionquisigne"/>
    <w:pPr>
      <w:keepNext/>
      <w:spacing w:after="0"/>
    </w:pPr>
  </w:style>
  <w:style w:type="paragraph" w:customStyle="1" w:styleId="Formuledadoption">
    <w:name w:val="Formule d'adoption"/>
    <w:basedOn w:val="Normal"/>
    <w:next w:val="Titrearticle"/>
    <w:pPr>
      <w:keepNext/>
    </w:pPr>
  </w:style>
  <w:style w:type="paragraph" w:customStyle="1" w:styleId="Institutionquiagit">
    <w:name w:val="Institution qui agit"/>
    <w:basedOn w:val="Normal"/>
    <w:next w:val="Normal"/>
    <w:pPr>
      <w:keepNext/>
      <w:spacing w:before="600"/>
    </w:pPr>
  </w:style>
  <w:style w:type="paragraph" w:customStyle="1" w:styleId="Institutionquisigne">
    <w:name w:val="Institution qui signe"/>
    <w:basedOn w:val="Normal"/>
    <w:next w:val="Personnequisigne"/>
    <w:pPr>
      <w:keepNext/>
      <w:tabs>
        <w:tab w:val="left" w:pos="4252"/>
      </w:tabs>
      <w:spacing w:before="720" w:after="0"/>
    </w:pPr>
    <w:rPr>
      <w:i/>
    </w:rPr>
  </w:style>
  <w:style w:type="paragraph" w:customStyle="1" w:styleId="ManualConsidrant">
    <w:name w:val="Manual Considérant"/>
    <w:basedOn w:val="Normal"/>
    <w:pPr>
      <w:ind w:left="709" w:hanging="709"/>
    </w:pPr>
  </w:style>
  <w:style w:type="paragraph" w:customStyle="1" w:styleId="Personnequisigne">
    <w:name w:val="Personne qui signe"/>
    <w:basedOn w:val="Normal"/>
    <w:next w:val="Institutionquisigne"/>
    <w:pPr>
      <w:tabs>
        <w:tab w:val="left" w:pos="4252"/>
      </w:tabs>
      <w:spacing w:before="0" w:after="0"/>
      <w:jc w:val="left"/>
    </w:pPr>
    <w:rPr>
      <w:i/>
    </w:rPr>
  </w:style>
  <w:style w:type="paragraph" w:customStyle="1" w:styleId="Rfrenceinterinstitutionnelle">
    <w:name w:val="Référence interinstitutionnelle"/>
    <w:basedOn w:val="Normal"/>
    <w:next w:val="Statut"/>
    <w:pPr>
      <w:spacing w:before="0" w:after="0"/>
      <w:ind w:left="5103"/>
      <w:jc w:val="left"/>
    </w:pPr>
  </w:style>
  <w:style w:type="paragraph" w:customStyle="1" w:styleId="Rfrenceinterne">
    <w:name w:val="Référence interne"/>
    <w:basedOn w:val="Normal"/>
    <w:next w:val="Rfrenceinterinstitutionnelle"/>
    <w:pPr>
      <w:spacing w:before="0" w:after="0"/>
      <w:ind w:left="5103"/>
      <w:jc w:val="left"/>
    </w:pPr>
  </w:style>
  <w:style w:type="paragraph" w:customStyle="1" w:styleId="Statut">
    <w:name w:val="Statut"/>
    <w:basedOn w:val="Normal"/>
    <w:next w:val="Typedudocument"/>
    <w:pPr>
      <w:spacing w:before="360" w:after="0"/>
      <w:jc w:val="center"/>
    </w:pPr>
  </w:style>
  <w:style w:type="paragraph" w:customStyle="1" w:styleId="Titrearticle">
    <w:name w:val="Titre article"/>
    <w:basedOn w:val="Normal"/>
    <w:next w:val="Normal"/>
    <w:pPr>
      <w:keepNext/>
      <w:spacing w:before="360"/>
      <w:jc w:val="center"/>
    </w:pPr>
    <w:rPr>
      <w:i/>
    </w:rPr>
  </w:style>
  <w:style w:type="paragraph" w:customStyle="1" w:styleId="Titreobjet">
    <w:name w:val="Titre objet"/>
    <w:basedOn w:val="Normal"/>
    <w:next w:val="IntrtEEE"/>
    <w:pPr>
      <w:spacing w:before="360" w:after="360"/>
      <w:jc w:val="center"/>
    </w:pPr>
    <w:rPr>
      <w:b/>
    </w:rPr>
  </w:style>
  <w:style w:type="paragraph" w:customStyle="1" w:styleId="Typedudocument">
    <w:name w:val="Type du document"/>
    <w:basedOn w:val="Normal"/>
    <w:next w:val="Titreobjet"/>
    <w:pPr>
      <w:spacing w:before="360" w:after="0"/>
      <w:jc w:val="center"/>
    </w:pPr>
    <w:rPr>
      <w:b/>
    </w:rPr>
  </w:style>
  <w:style w:type="character" w:customStyle="1" w:styleId="Added">
    <w:name w:val="Added"/>
    <w:basedOn w:val="DefaultParagraphFont"/>
    <w:rPr>
      <w:b/>
      <w:u w:val="single"/>
      <w:shd w:val="clear" w:color="auto" w:fill="auto"/>
    </w:rPr>
  </w:style>
  <w:style w:type="character" w:customStyle="1" w:styleId="Deleted">
    <w:name w:val="Deleted"/>
    <w:basedOn w:val="DefaultParagraphFont"/>
    <w:rPr>
      <w:strike/>
      <w:dstrike w:val="0"/>
      <w:shd w:val="clear" w:color="auto" w:fill="auto"/>
    </w:rPr>
  </w:style>
  <w:style w:type="paragraph" w:customStyle="1" w:styleId="Address">
    <w:name w:val="Address"/>
    <w:basedOn w:val="Normal"/>
    <w:next w:val="Normal"/>
    <w:pPr>
      <w:keepLines/>
      <w:spacing w:line="360" w:lineRule="auto"/>
      <w:ind w:left="3402"/>
      <w:jc w:val="left"/>
    </w:pPr>
  </w:style>
  <w:style w:type="paragraph" w:customStyle="1" w:styleId="Objetexterne">
    <w:name w:val="Objet externe"/>
    <w:basedOn w:val="Normal"/>
    <w:next w:val="Normal"/>
    <w:rPr>
      <w:i/>
      <w:caps/>
    </w:rPr>
  </w:style>
  <w:style w:type="paragraph" w:customStyle="1" w:styleId="Supertitre">
    <w:name w:val="Supertitre"/>
    <w:basedOn w:val="Normal"/>
    <w:next w:val="Normal"/>
    <w:pPr>
      <w:spacing w:before="0" w:after="600"/>
      <w:jc w:val="center"/>
    </w:pPr>
    <w:rPr>
      <w:b/>
    </w:rPr>
  </w:style>
  <w:style w:type="paragraph" w:customStyle="1" w:styleId="Languesfaisantfoi">
    <w:name w:val="Langues faisant foi"/>
    <w:basedOn w:val="Normal"/>
    <w:next w:val="Normal"/>
    <w:pPr>
      <w:spacing w:before="360" w:after="0"/>
      <w:jc w:val="center"/>
    </w:pPr>
  </w:style>
  <w:style w:type="paragraph" w:customStyle="1" w:styleId="Rfrencecroise">
    <w:name w:val="Référence croisée"/>
    <w:basedOn w:val="Normal"/>
    <w:pPr>
      <w:spacing w:before="0" w:after="0"/>
      <w:jc w:val="center"/>
    </w:pPr>
  </w:style>
  <w:style w:type="paragraph" w:customStyle="1" w:styleId="Fichefinanciretitre">
    <w:name w:val="Fiche financière titre"/>
    <w:basedOn w:val="Normal"/>
    <w:next w:val="Normal"/>
    <w:pPr>
      <w:jc w:val="center"/>
    </w:pPr>
    <w:rPr>
      <w:b/>
      <w:u w:val="single"/>
    </w:rPr>
  </w:style>
  <w:style w:type="paragraph" w:customStyle="1" w:styleId="DatedadoptionPagedecouverture">
    <w:name w:val="Date d'adoption (Page de couverture)"/>
    <w:basedOn w:val="Datedadoption"/>
    <w:next w:val="TitreobjetPagedecouverture"/>
  </w:style>
  <w:style w:type="paragraph" w:customStyle="1" w:styleId="RfrenceinterinstitutionnellePagedecouverture">
    <w:name w:val="Référence interinstitutionnelle (Page de couverture)"/>
    <w:basedOn w:val="Rfrenceinterinstitutionnelle"/>
    <w:next w:val="Confidentialit"/>
  </w:style>
  <w:style w:type="paragraph" w:customStyle="1" w:styleId="StatutPagedecouverture">
    <w:name w:val="Statut (Page de couverture)"/>
    <w:basedOn w:val="Statut"/>
    <w:next w:val="TypedudocumentPagedecouverture"/>
  </w:style>
  <w:style w:type="paragraph" w:customStyle="1" w:styleId="TitreobjetPagedecouverture">
    <w:name w:val="Titre objet (Page de couverture)"/>
    <w:basedOn w:val="Titreobjet"/>
    <w:next w:val="IntrtEEEPagedecouverture"/>
  </w:style>
  <w:style w:type="paragraph" w:customStyle="1" w:styleId="TypedudocumentPagedecouverture">
    <w:name w:val="Type du document (Page de couverture)"/>
    <w:basedOn w:val="Typedudocument"/>
    <w:next w:val="TitreobjetPagedecouverture"/>
  </w:style>
  <w:style w:type="paragraph" w:customStyle="1" w:styleId="Volume">
    <w:name w:val="Volume"/>
    <w:basedOn w:val="Normal"/>
    <w:next w:val="Confidentialit"/>
    <w:pPr>
      <w:spacing w:before="0" w:after="240"/>
      <w:ind w:left="5103"/>
      <w:jc w:val="left"/>
    </w:pPr>
  </w:style>
  <w:style w:type="paragraph" w:customStyle="1" w:styleId="IntrtEEE">
    <w:name w:val="Intérêt EEE"/>
    <w:basedOn w:val="Languesfaisantfoi"/>
    <w:next w:val="Normal"/>
    <w:pPr>
      <w:spacing w:after="240"/>
    </w:pPr>
  </w:style>
  <w:style w:type="paragraph" w:customStyle="1" w:styleId="Accompagnant">
    <w:name w:val="Accompagnant"/>
    <w:basedOn w:val="Normal"/>
    <w:next w:val="Typeacteprincipal"/>
    <w:pPr>
      <w:spacing w:before="0" w:after="240"/>
      <w:jc w:val="center"/>
    </w:pPr>
    <w:rPr>
      <w:b/>
      <w:i/>
    </w:rPr>
  </w:style>
  <w:style w:type="paragraph" w:customStyle="1" w:styleId="Typeacteprincipal">
    <w:name w:val="Type acte principal"/>
    <w:basedOn w:val="Normal"/>
    <w:next w:val="Objetacteprincipal"/>
    <w:pPr>
      <w:spacing w:before="0" w:after="240"/>
      <w:jc w:val="center"/>
    </w:pPr>
    <w:rPr>
      <w:b/>
    </w:rPr>
  </w:style>
  <w:style w:type="paragraph" w:customStyle="1" w:styleId="Objetacteprincipal">
    <w:name w:val="Objet acte principal"/>
    <w:basedOn w:val="Normal"/>
    <w:next w:val="Titrearticle"/>
    <w:pPr>
      <w:spacing w:before="0" w:after="360"/>
      <w:jc w:val="center"/>
    </w:pPr>
    <w:rPr>
      <w:b/>
    </w:rPr>
  </w:style>
  <w:style w:type="paragraph" w:customStyle="1" w:styleId="IntrtEEEPagedecouverture">
    <w:name w:val="Intérêt EEE (Page de couverture)"/>
    <w:basedOn w:val="IntrtEEE"/>
    <w:next w:val="Rfrencecroise"/>
  </w:style>
  <w:style w:type="paragraph" w:customStyle="1" w:styleId="AccompagnantPagedecouverture">
    <w:name w:val="Accompagnant (Page de couverture)"/>
    <w:basedOn w:val="Accompagnant"/>
    <w:next w:val="TypeacteprincipalPagedecouverture"/>
  </w:style>
  <w:style w:type="paragraph" w:customStyle="1" w:styleId="TypeacteprincipalPagedecouverture">
    <w:name w:val="Type acte principal (Page de couverture)"/>
    <w:basedOn w:val="Typeacteprincipal"/>
    <w:next w:val="ObjetacteprincipalPagedecouverture"/>
  </w:style>
  <w:style w:type="paragraph" w:customStyle="1" w:styleId="ObjetacteprincipalPagedecouverture">
    <w:name w:val="Objet acte principal (Page de couverture)"/>
    <w:basedOn w:val="Objetacteprincipal"/>
    <w:next w:val="Rfrencecroise"/>
  </w:style>
  <w:style w:type="paragraph" w:customStyle="1" w:styleId="LanguesfaisantfoiPagedecouverture">
    <w:name w:val="Langues faisant foi (Page de couverture)"/>
    <w:basedOn w:val="Normal"/>
    <w:next w:val="Normal"/>
    <w:pPr>
      <w:spacing w:before="360" w:after="0"/>
      <w:jc w:val="center"/>
    </w:pPr>
  </w:style>
  <w:style w:type="paragraph" w:styleId="Title">
    <w:name w:val="Title"/>
    <w:basedOn w:val="Normal"/>
    <w:next w:val="Normal"/>
    <w:link w:val="TitleChar"/>
    <w:uiPriority w:val="10"/>
    <w:qFormat/>
    <w:rsid w:val="002E0612"/>
    <w:pPr>
      <w:spacing w:before="0" w:after="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E0612"/>
    <w:rPr>
      <w:rFonts w:asciiTheme="majorHAnsi" w:eastAsiaTheme="majorEastAsia" w:hAnsiTheme="majorHAnsi" w:cstheme="majorBidi"/>
      <w:spacing w:val="-10"/>
      <w:kern w:val="28"/>
      <w:sz w:val="56"/>
      <w:szCs w:val="56"/>
      <w:lang w:val="en-GB"/>
    </w:rPr>
  </w:style>
  <w:style w:type="character" w:styleId="FollowedHyperlink">
    <w:name w:val="FollowedHyperlink"/>
    <w:basedOn w:val="DefaultParagraphFont"/>
    <w:uiPriority w:val="99"/>
    <w:semiHidden/>
    <w:unhideWhenUsed/>
    <w:rsid w:val="002E0612"/>
    <w:rPr>
      <w:color w:val="800080" w:themeColor="followedHyperlink"/>
      <w:u w:val="single"/>
    </w:rPr>
  </w:style>
  <w:style w:type="table" w:styleId="TableGrid">
    <w:name w:val="Table Grid"/>
    <w:basedOn w:val="TableNormal"/>
    <w:uiPriority w:val="59"/>
    <w:rsid w:val="002E0612"/>
    <w:pPr>
      <w:spacing w:after="0" w:line="240" w:lineRule="auto"/>
    </w:pPr>
    <w:rPr>
      <w:rFonts w:ascii="Cambria" w:eastAsia="Cambria" w:hAnsi="Cambria"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uiPriority w:val="99"/>
    <w:semiHidden/>
    <w:rsid w:val="002E0612"/>
    <w:rPr>
      <w:color w:val="808080"/>
      <w:bdr w:val="none" w:sz="0" w:space="0" w:color="auto"/>
      <w:shd w:val="clear" w:color="auto" w:fill="FFFFFF" w:themeFill="background1"/>
    </w:rPr>
  </w:style>
  <w:style w:type="character" w:customStyle="1" w:styleId="Style10">
    <w:name w:val="Style10"/>
    <w:basedOn w:val="DefaultParagraphFont"/>
    <w:uiPriority w:val="1"/>
    <w:rsid w:val="008122E9"/>
    <w:rPr>
      <w:rFonts w:asciiTheme="minorHAnsi" w:hAnsiTheme="minorHAnsi"/>
      <w:b/>
      <w:caps/>
      <w:smallCaps w:val="0"/>
      <w:color w:val="EEECE1" w:themeColor="background2"/>
      <w:sz w:val="4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5954878">
      <w:bodyDiv w:val="1"/>
      <w:marLeft w:val="0"/>
      <w:marRight w:val="0"/>
      <w:marTop w:val="0"/>
      <w:marBottom w:val="0"/>
      <w:divBdr>
        <w:top w:val="none" w:sz="0" w:space="0" w:color="auto"/>
        <w:left w:val="none" w:sz="0" w:space="0" w:color="auto"/>
        <w:bottom w:val="none" w:sz="0" w:space="0" w:color="auto"/>
        <w:right w:val="none" w:sz="0" w:space="0" w:color="auto"/>
      </w:divBdr>
    </w:div>
    <w:div w:id="970331084">
      <w:bodyDiv w:val="1"/>
      <w:marLeft w:val="0"/>
      <w:marRight w:val="0"/>
      <w:marTop w:val="0"/>
      <w:marBottom w:val="0"/>
      <w:divBdr>
        <w:top w:val="none" w:sz="0" w:space="0" w:color="auto"/>
        <w:left w:val="none" w:sz="0" w:space="0" w:color="auto"/>
        <w:bottom w:val="none" w:sz="0" w:space="0" w:color="auto"/>
        <w:right w:val="none" w:sz="0" w:space="0" w:color="auto"/>
      </w:divBdr>
    </w:div>
    <w:div w:id="1069884168">
      <w:bodyDiv w:val="1"/>
      <w:marLeft w:val="0"/>
      <w:marRight w:val="0"/>
      <w:marTop w:val="0"/>
      <w:marBottom w:val="0"/>
      <w:divBdr>
        <w:top w:val="none" w:sz="0" w:space="0" w:color="auto"/>
        <w:left w:val="none" w:sz="0" w:space="0" w:color="auto"/>
        <w:bottom w:val="none" w:sz="0" w:space="0" w:color="auto"/>
        <w:right w:val="none" w:sz="0" w:space="0" w:color="auto"/>
      </w:divBdr>
    </w:div>
    <w:div w:id="1557013612">
      <w:bodyDiv w:val="1"/>
      <w:marLeft w:val="0"/>
      <w:marRight w:val="0"/>
      <w:marTop w:val="0"/>
      <w:marBottom w:val="0"/>
      <w:divBdr>
        <w:top w:val="none" w:sz="0" w:space="0" w:color="auto"/>
        <w:left w:val="none" w:sz="0" w:space="0" w:color="auto"/>
        <w:bottom w:val="none" w:sz="0" w:space="0" w:color="auto"/>
        <w:right w:val="none" w:sz="0" w:space="0" w:color="auto"/>
      </w:divBdr>
    </w:div>
    <w:div w:id="17723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65D406405D04DEE8897867756C53E89"/>
        <w:category>
          <w:name w:val="General"/>
          <w:gallery w:val="placeholder"/>
        </w:category>
        <w:types>
          <w:type w:val="bbPlcHdr"/>
        </w:types>
        <w:behaviors>
          <w:behavior w:val="content"/>
        </w:behaviors>
        <w:guid w:val="{D8312420-18FE-4858-8786-C5223EBE4CF9}"/>
      </w:docPartPr>
      <w:docPartBody>
        <w:p w:rsidR="000B78F5" w:rsidRDefault="000B78F5" w:rsidP="000B78F5">
          <w:pPr>
            <w:pStyle w:val="A65D406405D04DEE8897867756C53E89"/>
          </w:pPr>
          <w:r>
            <w:rPr>
              <w:rStyle w:val="PlaceholderText"/>
            </w:rPr>
            <w:t>Insert Subtitle or delete field</w:t>
          </w:r>
          <w:r w:rsidRPr="002C31A4">
            <w:rPr>
              <w:rStyle w:val="PlaceholderText"/>
            </w:rPr>
            <w:t>.</w:t>
          </w:r>
        </w:p>
      </w:docPartBody>
    </w:docPart>
    <w:docPart>
      <w:docPartPr>
        <w:name w:val="734129E0656F42D09290CFFFCA4EA447"/>
        <w:category>
          <w:name w:val="General"/>
          <w:gallery w:val="placeholder"/>
        </w:category>
        <w:types>
          <w:type w:val="bbPlcHdr"/>
        </w:types>
        <w:behaviors>
          <w:behavior w:val="content"/>
        </w:behaviors>
        <w:guid w:val="{7132109C-D4F6-4F7B-A6ED-FB75DF42E8E3}"/>
      </w:docPartPr>
      <w:docPartBody>
        <w:p w:rsidR="000B78F5" w:rsidRDefault="000B78F5" w:rsidP="000B78F5">
          <w:pPr>
            <w:pStyle w:val="734129E0656F42D09290CFFFCA4EA447"/>
          </w:pPr>
          <w:r w:rsidRPr="00DD4118">
            <w:rPr>
              <w:rStyle w:val="PlaceholderText"/>
            </w:rPr>
            <w:t>[Confidentiality Level]</w:t>
          </w:r>
        </w:p>
      </w:docPartBody>
    </w:docPart>
    <w:docPart>
      <w:docPartPr>
        <w:name w:val="49F2653496D34A64A1A92641BEE7D331"/>
        <w:category>
          <w:name w:val="General"/>
          <w:gallery w:val="placeholder"/>
        </w:category>
        <w:types>
          <w:type w:val="bbPlcHdr"/>
        </w:types>
        <w:behaviors>
          <w:behavior w:val="content"/>
        </w:behaviors>
        <w:guid w:val="{7544D7BB-21FD-4281-B65C-DB8AB4D4DDF3}"/>
      </w:docPartPr>
      <w:docPartBody>
        <w:p w:rsidR="000B78F5" w:rsidRDefault="000B78F5" w:rsidP="000B78F5">
          <w:pPr>
            <w:pStyle w:val="49F2653496D34A64A1A92641BEE7D331"/>
          </w:pPr>
          <w:r w:rsidRPr="00DD4118">
            <w:rPr>
              <w:rStyle w:val="PlaceholderText"/>
            </w:rPr>
            <w:t>[Additional Markings]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8F5"/>
    <w:rsid w:val="000B78F5"/>
    <w:rsid w:val="001448B1"/>
    <w:rsid w:val="003776E0"/>
    <w:rsid w:val="00515FD7"/>
    <w:rsid w:val="00555DA4"/>
    <w:rsid w:val="00601463"/>
    <w:rsid w:val="00632AB3"/>
    <w:rsid w:val="006C0EE7"/>
    <w:rsid w:val="00B52BEE"/>
    <w:rsid w:val="00C844F3"/>
    <w:rsid w:val="00CD1E5C"/>
    <w:rsid w:val="00D97E94"/>
    <w:rsid w:val="00E534C9"/>
    <w:rsid w:val="00E862C9"/>
    <w:rsid w:val="00F57ACB"/>
    <w:rsid w:val="00FD4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3776E0"/>
    <w:rPr>
      <w:color w:val="808080"/>
      <w:bdr w:val="none" w:sz="0" w:space="0" w:color="auto"/>
      <w:shd w:val="clear" w:color="auto" w:fill="FFFFFF" w:themeFill="background1"/>
    </w:rPr>
  </w:style>
  <w:style w:type="paragraph" w:customStyle="1" w:styleId="A65D406405D04DEE8897867756C53E89">
    <w:name w:val="A65D406405D04DEE8897867756C53E89"/>
    <w:rsid w:val="000B78F5"/>
  </w:style>
  <w:style w:type="paragraph" w:customStyle="1" w:styleId="734129E0656F42D09290CFFFCA4EA447">
    <w:name w:val="734129E0656F42D09290CFFFCA4EA447"/>
    <w:rsid w:val="000B78F5"/>
  </w:style>
  <w:style w:type="paragraph" w:customStyle="1" w:styleId="49F2653496D34A64A1A92641BEE7D331">
    <w:name w:val="49F2653496D34A64A1A92641BEE7D331"/>
    <w:rsid w:val="000B78F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MobileDisplay>_layouts/15/NintexForms/Mobile/DispForm.aspx</MobileDisplay>
  <MobileEdit>_layouts/15/NintexForms/Mobile/EditForm.aspx</MobileEdit>
  <MobileNew>_layouts/15/NintexForms/Mobile/NewForm.aspx</MobileNew>
</FormUrls>
</file>

<file path=customXml/item2.xml><?xml version="1.0" encoding="utf-8"?>
<p:properties xmlns:p="http://schemas.microsoft.com/office/2006/metadata/properties" xmlns:xsi="http://www.w3.org/2001/XMLSchema-instance" xmlns:pc="http://schemas.microsoft.com/office/infopath/2007/PartnerControls">
  <documentManagement>
    <b951eb87927b40548bb1fcfe6ad9c4d4 xmlns="08acf695-f66a-4768-b3cf-48c5dc920dbe">
      <Terms xmlns="http://schemas.microsoft.com/office/infopath/2007/PartnerControls">
        <TermInfo xmlns="http://schemas.microsoft.com/office/infopath/2007/PartnerControls">
          <TermName xmlns="http://schemas.microsoft.com/office/infopath/2007/PartnerControls">English</TermName>
          <TermId xmlns="http://schemas.microsoft.com/office/infopath/2007/PartnerControls">2741a941-2920-4ba4-aa70-d8ed6ac1785d</TermId>
        </TermInfo>
      </Terms>
    </b951eb87927b40548bb1fcfe6ad9c4d4>
    <FilenameMeetingType xmlns="08acf695-f66a-4768-b3cf-48c5dc920dbe" xsi:nil="true"/>
    <NextMeetingType xmlns="08acf695-f66a-4768-b3cf-48c5dc920dbe" xsi:nil="true"/>
    <FormData xmlns="http://schemas.microsoft.com/sharepoint/v3" xsi:nil="true"/>
    <bd0590dde75a4281b274cfe17b88f084 xmlns="08acf695-f66a-4768-b3cf-48c5dc920dbe">
      <Terms xmlns="http://schemas.microsoft.com/office/infopath/2007/PartnerControls">
        <TermInfo xmlns="http://schemas.microsoft.com/office/infopath/2007/PartnerControls">
          <TermName xmlns="http://schemas.microsoft.com/office/infopath/2007/PartnerControls">Quantitative Reporting Templates</TermName>
          <TermId xmlns="http://schemas.microsoft.com/office/infopath/2007/PartnerControls">d7753427-b1c9-4f72-b6a6-10b2a5ee67e3</TermId>
        </TermInfo>
        <TermInfo xmlns="http://schemas.microsoft.com/office/infopath/2007/PartnerControls">
          <TermName xmlns="http://schemas.microsoft.com/office/infopath/2007/PartnerControls">Prudential Policy</TermName>
          <TermId xmlns="http://schemas.microsoft.com/office/infopath/2007/PartnerControls">43245a93-b13b-4262-9edd-8f7887118150</TermId>
        </TermInfo>
        <TermInfo xmlns="http://schemas.microsoft.com/office/infopath/2007/PartnerControls">
          <TermName xmlns="http://schemas.microsoft.com/office/infopath/2007/PartnerControls">Regulatory Framework Monitoring</TermName>
          <TermId xmlns="http://schemas.microsoft.com/office/infopath/2007/PartnerControls">c95f4284-c8c2-4a99-bcad-302f92cd1745</TermId>
        </TermInfo>
      </Terms>
    </bd0590dde75a4281b274cfe17b88f084>
    <TaxCatchAll xmlns="08acf695-f66a-4768-b3cf-48c5dc920dbe">
      <Value>9</Value>
      <Value>42</Value>
      <Value>5</Value>
      <Value>4</Value>
      <Value>3</Value>
      <Value>8</Value>
    </TaxCatchAll>
    <ib9b5da6129a4764bff7589b09465f44 xmlns="08acf695-f66a-4768-b3cf-48c5dc920dbe">
      <Terms xmlns="http://schemas.microsoft.com/office/infopath/2007/PartnerControls">
        <TermInfo xmlns="http://schemas.microsoft.com/office/infopath/2007/PartnerControls">
          <TermName xmlns="http://schemas.microsoft.com/office/infopath/2007/PartnerControls">Supervisory Processes Department</TermName>
          <TermId xmlns="http://schemas.microsoft.com/office/infopath/2007/PartnerControls">3a9db3ad-f1a2-49c0-8c29-af39c608fb30</TermId>
        </TermInfo>
      </Terms>
    </ib9b5da6129a4764bff7589b09465f44>
    <o5b23233268c446795eaad3746ea89f6 xmlns="08acf695-f66a-4768-b3cf-48c5dc920dbe">
      <Terms xmlns="http://schemas.microsoft.com/office/infopath/2007/PartnerControls">
        <TermInfo xmlns="http://schemas.microsoft.com/office/infopath/2007/PartnerControls">
          <TermName xmlns="http://schemas.microsoft.com/office/infopath/2007/PartnerControls">Consultation/Discussion Paper</TermName>
          <TermId xmlns="http://schemas.microsoft.com/office/infopath/2007/PartnerControls">d6165307-c9dd-4b86-89b7-c1e302d608ac</TermId>
        </TermInfo>
      </Terms>
    </o5b23233268c446795eaad3746ea89f6>
    <ERIS_OtherReference xmlns="08acf695-f66a-4768-b3cf-48c5dc920dbe" xsi:nil="true"/>
    <NextMeeting xmlns="08acf695-f66a-4768-b3cf-48c5dc920dbe" xsi:nil="true"/>
    <ERIS_Relation xmlns="08acf695-f66a-4768-b3cf-48c5dc920dbe">, </ERIS_Relation>
    <ERIS_ApprovalStatus xmlns="08acf695-f66a-4768-b3cf-48c5dc920dbe">DRAFT</ERIS_ApprovalStatus>
    <IconOverlay xmlns="http://schemas.microsoft.com/sharepoint/v4" xsi:nil="true"/>
    <ERIS_AdditionalMarkings xmlns="08acf695-f66a-4768-b3cf-48c5dc920dbe" xsi:nil="true"/>
    <FilenameMeetingAgendaNo xmlns="08acf695-f66a-4768-b3cf-48c5dc920dbe" xsi:nil="true"/>
    <ERIS_SupersededObsolete xmlns="08acf695-f66a-4768-b3cf-48c5dc920dbe">false</ERIS_SupersededObsolete>
    <SubmittingDepartment xmlns="08acf695-f66a-4768-b3cf-48c5dc920dbe" xsi:nil="true"/>
    <SourceDocumentInfo xmlns="08acf695-f66a-4768-b3cf-48c5dc920dbe" xsi:nil="true"/>
    <ERIS_BusinessArea xmlns="08acf695-f66a-4768-b3cf-48c5dc920dbe" xsi:nil="true"/>
    <ERIS_RecordNumber xmlns="08acf695-f66a-4768-b3cf-48c5dc920dbe">EIOPA(2025)0138474</ERIS_RecordNumber>
    <FilenameMeetingNo xmlns="08acf695-f66a-4768-b3cf-48c5dc920dbe" xsi:nil="true"/>
    <NextMeetingSubfolder xmlns="08acf695-f66a-4768-b3cf-48c5dc920dbe" xsi:nil="true"/>
    <ERIS_ConfidentialityLevel xmlns="08acf695-f66a-4768-b3cf-48c5dc920dbe">EIOPA Regular Use</ERIS_ConfidentialityLevel>
    <MeetingApprovalPath xmlns="08acf695-f66a-4768-b3cf-48c5dc920dbe" xsi:nil="true"/>
    <SharedWithUsers xmlns="7d3a43e0-6a6d-43c3-be80-d9064606a4a9">
      <UserInfo>
        <DisplayName>Ana Teresa Moutinho</DisplayName>
        <AccountId>60</AccountId>
        <AccountType/>
      </UserInfo>
    </SharedWithUsers>
    <ERIS_AssignedTo xmlns="08acf695-f66a-4768-b3cf-48c5dc920dbe">
      <UserInfo>
        <DisplayName/>
        <AccountId xsi:nil="true"/>
        <AccountType/>
      </UserInfo>
    </ERIS_AssignedTo>
  </documentManagement>
</p:properties>
</file>

<file path=customXml/item3.xml><?xml version="1.0" encoding="utf-8"?>
<ct:contentTypeSchema xmlns:ct="http://schemas.microsoft.com/office/2006/metadata/contentType" xmlns:ma="http://schemas.microsoft.com/office/2006/metadata/properties/metaAttributes" ct:_="" ma:_="" ma:contentTypeName="ERIS Document" ma:contentTypeID="0x010100BD4417634701014DA0CDE7BA7EA0A0370010DE6CC8CF7C2F4C95DD4560A5BFE726" ma:contentTypeVersion="58" ma:contentTypeDescription="" ma:contentTypeScope="" ma:versionID="f4790129975b2a3eafbb0d4eb16fda01">
  <xsd:schema xmlns:xsd="http://www.w3.org/2001/XMLSchema" xmlns:xs="http://www.w3.org/2001/XMLSchema" xmlns:p="http://schemas.microsoft.com/office/2006/metadata/properties" xmlns:ns1="http://schemas.microsoft.com/sharepoint/v3" xmlns:ns2="08acf695-f66a-4768-b3cf-48c5dc920dbe" xmlns:ns4="http://schemas.microsoft.com/sharepoint/v4" xmlns:ns5="7d3a43e0-6a6d-43c3-be80-d9064606a4a9" targetNamespace="http://schemas.microsoft.com/office/2006/metadata/properties" ma:root="true" ma:fieldsID="68d877bc19293de5421e211bec7cef92" ns1:_="" ns2:_="" ns4:_="" ns5:_="">
    <xsd:import namespace="http://schemas.microsoft.com/sharepoint/v3"/>
    <xsd:import namespace="08acf695-f66a-4768-b3cf-48c5dc920dbe"/>
    <xsd:import namespace="http://schemas.microsoft.com/sharepoint/v4"/>
    <xsd:import namespace="7d3a43e0-6a6d-43c3-be80-d9064606a4a9"/>
    <xsd:element name="properties">
      <xsd:complexType>
        <xsd:sequence>
          <xsd:element name="documentManagement">
            <xsd:complexType>
              <xsd:all>
                <xsd:element ref="ns2:o5b23233268c446795eaad3746ea89f6" minOccurs="0"/>
                <xsd:element ref="ns2:TaxCatchAll" minOccurs="0"/>
                <xsd:element ref="ns2:TaxCatchAllLabel" minOccurs="0"/>
                <xsd:element ref="ns2:bd0590dde75a4281b274cfe17b88f084" minOccurs="0"/>
                <xsd:element ref="ns2:ERIS_ConfidentialityLevel"/>
                <xsd:element ref="ns2:ERIS_AdditionalMarkings" minOccurs="0"/>
                <xsd:element ref="ns2:ERIS_ApprovalStatus" minOccurs="0"/>
                <xsd:element ref="ns2:ib9b5da6129a4764bff7589b09465f44" minOccurs="0"/>
                <xsd:element ref="ns2:b951eb87927b40548bb1fcfe6ad9c4d4" minOccurs="0"/>
                <xsd:element ref="ns2:ERIS_OtherReference" minOccurs="0"/>
                <xsd:element ref="ns2:ERIS_Relation" minOccurs="0"/>
                <xsd:element ref="ns2:ERIS_AssignedTo" minOccurs="0"/>
                <xsd:element ref="ns2:ERIS_RecordNumber" minOccurs="0"/>
                <xsd:element ref="ns1:FormData" minOccurs="0"/>
                <xsd:element ref="ns4:IconOverlay" minOccurs="0"/>
                <xsd:element ref="ns2:ERIS_SupersededObsolete" minOccurs="0"/>
                <xsd:element ref="ns5:SharedWithUsers" minOccurs="0"/>
                <xsd:element ref="ns2:ERIS_BusinessArea" minOccurs="0"/>
                <xsd:element ref="ns2:FilenameMeetingType" minOccurs="0"/>
                <xsd:element ref="ns2:NextMeetingType" minOccurs="0"/>
                <xsd:element ref="ns2:FilenameMeetingAgendaNo" minOccurs="0"/>
                <xsd:element ref="ns2:FilenameMeetingNo" minOccurs="0"/>
                <xsd:element ref="ns2:NextMeeting" minOccurs="0"/>
                <xsd:element ref="ns2:SourceDocumentInfo" minOccurs="0"/>
                <xsd:element ref="ns2:NextMeetingSubfolder" minOccurs="0"/>
                <xsd:element ref="ns2:SubmittingDepartment" minOccurs="0"/>
                <xsd:element ref="ns2:MeetingApprovalPat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ormData" ma:index="26" nillable="true" ma:displayName="Form Data" ma:hidden="true" ma:internalName="FormData" ma:readOnly="fals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acf695-f66a-4768-b3cf-48c5dc920dbe" elementFormDefault="qualified">
    <xsd:import namespace="http://schemas.microsoft.com/office/2006/documentManagement/types"/>
    <xsd:import namespace="http://schemas.microsoft.com/office/infopath/2007/PartnerControls"/>
    <xsd:element name="o5b23233268c446795eaad3746ea89f6" ma:index="8" ma:taxonomy="true" ma:internalName="o5b23233268c446795eaad3746ea89f6" ma:taxonomyFieldName="ERIS_DocumentType" ma:displayName="Document Type" ma:readOnly="false" ma:fieldId="{85b23233-268c-4467-95ea-ad3746ea89f6}" ma:sspId="2b1776d1-ae3b-49f8-a97b-1474fa7fa346" ma:termSetId="8291263e-1670-46c0-b090-f3efb02d9c12"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269eaf7d-3942-436b-9833-c35ed307f50b}" ma:internalName="TaxCatchAll" ma:showField="CatchAllData"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269eaf7d-3942-436b-9833-c35ed307f50b}" ma:internalName="TaxCatchAllLabel" ma:readOnly="true" ma:showField="CatchAllDataLabel" ma:web="08acf695-f66a-4768-b3cf-48c5dc920dbe">
      <xsd:complexType>
        <xsd:complexContent>
          <xsd:extension base="dms:MultiChoiceLookup">
            <xsd:sequence>
              <xsd:element name="Value" type="dms:Lookup" maxOccurs="unbounded" minOccurs="0" nillable="true"/>
            </xsd:sequence>
          </xsd:extension>
        </xsd:complexContent>
      </xsd:complexType>
    </xsd:element>
    <xsd:element name="bd0590dde75a4281b274cfe17b88f084" ma:index="12" ma:taxonomy="true" ma:internalName="bd0590dde75a4281b274cfe17b88f084" ma:taxonomyFieldName="ERIS_Keywords" ma:displayName="Keywords" ma:default="4;#Prudential Policy|43245a93-b13b-4262-9edd-8f7887118150" ma:fieldId="{bd0590dd-e75a-4281-b274-cfe17b88f084}" ma:taxonomyMulti="true" ma:sspId="2b1776d1-ae3b-49f8-a97b-1474fa7fa346" ma:termSetId="041e8d27-50b6-44df-be8e-d4aba88ea6ef" ma:anchorId="00000000-0000-0000-0000-000000000000" ma:open="false" ma:isKeyword="false">
      <xsd:complexType>
        <xsd:sequence>
          <xsd:element ref="pc:Terms" minOccurs="0" maxOccurs="1"/>
        </xsd:sequence>
      </xsd:complexType>
    </xsd:element>
    <xsd:element name="ERIS_ConfidentialityLevel" ma:index="14" ma:displayName="Confidentiality Level" ma:default="EIOPA Regular Use" ma:format="Dropdown" ma:internalName="ERIS_ConfidentialityLevel" ma:readOnly="false">
      <xsd:simpleType>
        <xsd:restriction base="dms:Choice">
          <xsd:enumeration value="PUBLIC"/>
          <xsd:enumeration value="EIOPA Regular Use"/>
          <xsd:enumeration value="EIOPA Restricted Use"/>
          <xsd:enumeration value="EIOPA Confidential Use"/>
        </xsd:restriction>
      </xsd:simpleType>
    </xsd:element>
    <xsd:element name="ERIS_AdditionalMarkings" ma:index="15" nillable="true" ma:displayName="Additional Markings" ma:format="Dropdown" ma:internalName="ERIS_AdditionalMarkings">
      <xsd:simpleType>
        <xsd:union memberTypes="dms:Text">
          <xsd:simpleType>
            <xsd:restriction base="dms:Choice">
              <xsd:enumeration value="‍​​‍‍​‍​​‍﻿﻿﻿"/>
              <xsd:enumeration value="Limited"/>
              <xsd:enumeration value="Internal Use Only"/>
              <xsd:enumeration value="Personal Data"/>
              <xsd:enumeration value="Staff Matter"/>
              <xsd:enumeration value="Management Only"/>
            </xsd:restriction>
          </xsd:simpleType>
        </xsd:union>
      </xsd:simpleType>
    </xsd:element>
    <xsd:element name="ERIS_ApprovalStatus" ma:index="16" nillable="true" ma:displayName="Approval Status" ma:default="DRAFT" ma:format="Dropdown" ma:internalName="ERIS_ApprovalStatus">
      <xsd:simpleType>
        <xsd:restriction base="dms:Choice">
          <xsd:enumeration value="DRAFT"/>
          <xsd:enumeration value="UNDER REVIEW"/>
          <xsd:enumeration value="FINAL"/>
          <xsd:enumeration value="N/A"/>
        </xsd:restriction>
      </xsd:simpleType>
    </xsd:element>
    <xsd:element name="ib9b5da6129a4764bff7589b09465f44" ma:index="17" nillable="true" ma:taxonomy="true" ma:internalName="ib9b5da6129a4764bff7589b09465f44" ma:taxonomyFieldName="ERIS_Department" ma:displayName="EIOPA Department" ma:default="" ma:fieldId="{2b9b5da6-129a-4764-bff7-589b09465f44}" ma:sspId="2b1776d1-ae3b-49f8-a97b-1474fa7fa346" ma:termSetId="2f2a64c9-9254-4d19-9904-51fea509003d" ma:anchorId="00000000-0000-0000-0000-000000000000" ma:open="false" ma:isKeyword="false">
      <xsd:complexType>
        <xsd:sequence>
          <xsd:element ref="pc:Terms" minOccurs="0" maxOccurs="1"/>
        </xsd:sequence>
      </xsd:complexType>
    </xsd:element>
    <xsd:element name="b951eb87927b40548bb1fcfe6ad9c4d4" ma:index="19" nillable="true" ma:taxonomy="true" ma:internalName="b951eb87927b40548bb1fcfe6ad9c4d4" ma:taxonomyFieldName="ERIS_Language" ma:displayName="Language" ma:default="3;#English|2741a941-2920-4ba4-aa70-d8ed6ac1785d" ma:fieldId="{b951eb87-927b-4054-8bb1-fcfe6ad9c4d4}" ma:taxonomyMulti="true" ma:sspId="2b1776d1-ae3b-49f8-a97b-1474fa7fa346" ma:termSetId="315add97-73bf-465d-a942-81c36fc30c96" ma:anchorId="00000000-0000-0000-0000-000000000000" ma:open="false" ma:isKeyword="false">
      <xsd:complexType>
        <xsd:sequence>
          <xsd:element ref="pc:Terms" minOccurs="0" maxOccurs="1"/>
        </xsd:sequence>
      </xsd:complexType>
    </xsd:element>
    <xsd:element name="ERIS_OtherReference" ma:index="21" nillable="true" ma:displayName="Other Reference" ma:internalName="ERIS_OtherReference">
      <xsd:simpleType>
        <xsd:restriction base="dms:Text"/>
      </xsd:simpleType>
    </xsd:element>
    <xsd:element name="ERIS_Relation" ma:index="22" nillable="true" ma:displayName="Relation" ma:internalName="ERIS_Relation">
      <xsd:simpleType>
        <xsd:restriction base="dms:Text"/>
      </xsd:simpleType>
    </xsd:element>
    <xsd:element name="ERIS_AssignedTo" ma:index="23" nillable="true" ma:displayName="Assigned To" ma:internalName="ERIS_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RIS_RecordNumber" ma:index="24" nillable="true" ma:displayName="Record Number" ma:internalName="ERIS_RecordNumber">
      <xsd:simpleType>
        <xsd:restriction base="dms:Text"/>
      </xsd:simpleType>
    </xsd:element>
    <xsd:element name="ERIS_SupersededObsolete" ma:index="29" nillable="true" ma:displayName="Superseded/Obsolete?" ma:default="0" ma:internalName="ERIS_SupersededObsolete">
      <xsd:simpleType>
        <xsd:restriction base="dms:Boolean"/>
      </xsd:simpleType>
    </xsd:element>
    <xsd:element name="ERIS_BusinessArea" ma:index="31" nillable="true" ma:displayName="Business Area" ma:format="Dropdown" ma:internalName="ERIS_BusinessArea">
      <xsd:simpleType>
        <xsd:union memberTypes="dms:Text">
          <xsd:simpleType>
            <xsd:restriction base="dms:Choice">
              <xsd:enumeration value="Corporate Affairs Department"/>
              <xsd:enumeration value="Policy and Supervisory Convergence Department"/>
              <xsd:enumeration value="Policy Department"/>
              <xsd:enumeration value="Supervisory Processes Department"/>
              <xsd:enumeration value="Oversight Department"/>
              <xsd:enumeration value="Risk &amp; Financial Stability Department"/>
              <xsd:enumeration value="Consumer Protection Department"/>
              <xsd:enumeration value="Corporate Support Department"/>
              <xsd:enumeration value="Chairperson"/>
              <xsd:enumeration value="Executive Director"/>
              <xsd:enumeration value="Management Board"/>
              <xsd:enumeration value="Board of Supervisors"/>
            </xsd:restriction>
          </xsd:simpleType>
        </xsd:union>
      </xsd:simpleType>
    </xsd:element>
    <xsd:element name="FilenameMeetingType" ma:index="32" nillable="true" ma:displayName="FilenameMeetingType" ma:internalName="FilenameMeetingType">
      <xsd:simpleType>
        <xsd:restriction base="dms:Choice">
          <xsd:enumeration value="MB"/>
          <xsd:enumeration value="BoS"/>
          <xsd:enumeration value="..."/>
        </xsd:restriction>
      </xsd:simpleType>
    </xsd:element>
    <xsd:element name="NextMeetingType" ma:index="33" nillable="true" ma:displayName="NextMeetingType" ma:internalName="NextMeetingType">
      <xsd:simpleType>
        <xsd:restriction base="dms:Choice">
          <xsd:enumeration value="SMM"/>
          <xsd:enumeration value="MB"/>
          <xsd:enumeration value="BoS"/>
          <xsd:enumeration value="..."/>
        </xsd:restriction>
      </xsd:simpleType>
    </xsd:element>
    <xsd:element name="FilenameMeetingAgendaNo" ma:index="34" nillable="true" ma:displayName="FilenameMeetingAgendaNo" ma:internalName="FilenameMeetingAgendaNo">
      <xsd:simpleType>
        <xsd:restriction base="dms:Text"/>
      </xsd:simpleType>
    </xsd:element>
    <xsd:element name="FilenameMeetingNo" ma:index="35" nillable="true" ma:displayName="FilenameMeetingNo" ma:internalName="FilenameMeetingNo">
      <xsd:simpleType>
        <xsd:restriction base="dms:Text"/>
      </xsd:simpleType>
    </xsd:element>
    <xsd:element name="NextMeeting" ma:index="36" nillable="true" ma:displayName="NextMeeting" ma:internalName="NextMeeting">
      <xsd:simpleType>
        <xsd:restriction base="dms:Text"/>
      </xsd:simpleType>
    </xsd:element>
    <xsd:element name="SourceDocumentInfo" ma:index="37" nillable="true" ma:displayName="SourceDocumentInfo" ma:internalName="SourceDocumentInfo">
      <xsd:simpleType>
        <xsd:restriction base="dms:Note">
          <xsd:maxLength value="255"/>
        </xsd:restriction>
      </xsd:simpleType>
    </xsd:element>
    <xsd:element name="NextMeetingSubfolder" ma:index="38" nillable="true" ma:displayName="NextMeetingSubfolder" ma:internalName="NextMeetingSubfolder">
      <xsd:simpleType>
        <xsd:restriction base="dms:Text"/>
      </xsd:simpleType>
    </xsd:element>
    <xsd:element name="SubmittingDepartment" ma:index="39" nillable="true" ma:displayName="SubmittingDepartment" ma:internalName="SubmittingDepartment">
      <xsd:simpleType>
        <xsd:restriction base="dms:Text"/>
      </xsd:simpleType>
    </xsd:element>
    <xsd:element name="MeetingApprovalPath" ma:index="40" nillable="true" ma:displayName="MeetingApprovalPath" ma:internalName="MeetingApprovalPath">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d3a43e0-6a6d-43c3-be80-d9064606a4a9" elementFormDefault="qualified">
    <xsd:import namespace="http://schemas.microsoft.com/office/2006/documentManagement/types"/>
    <xsd:import namespace="http://schemas.microsoft.com/office/infopath/2007/PartnerControls"/>
    <xsd:element name="SharedWithUsers" ma:index="3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Display>DocumentLibraryForm</Display>
  <Edit>DocumentLibraryForm</Edit>
  <New>DocumentLibraryForm</New>
  <MobileDisplayFormUrl/>
  <MobileEditFormUrl/>
  <MobileNewFormUrl/>
</FormTemplates>
</file>

<file path=customXml/item5.xml><?xml version="1.0" encoding="utf-8"?>
<?mso-contentType ?>
<FormTemplates xmlns="http://schemas.microsoft.com/sharepoint/v3/contenttype/forms">
  <Display>NFListDisplayForm</Display>
  <Edit>NFListEditForm</Edit>
  <New>NFListEditForm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85A486-F3FE-4D90-8FDD-8A744F77B6AC}">
  <ds:schemaRefs>
    <ds:schemaRef ds:uri="http://schemas.microsoft.com/sharepoint/v3/contenttype/forms/url"/>
  </ds:schemaRefs>
</ds:datastoreItem>
</file>

<file path=customXml/itemProps2.xml><?xml version="1.0" encoding="utf-8"?>
<ds:datastoreItem xmlns:ds="http://schemas.openxmlformats.org/officeDocument/2006/customXml" ds:itemID="{B01F83C1-7CE0-499E-9A44-4ACBA8861246}">
  <ds:schemaRefs>
    <ds:schemaRef ds:uri="http://schemas.openxmlformats.org/package/2006/metadata/core-properties"/>
    <ds:schemaRef ds:uri="http://schemas.microsoft.com/office/2006/metadata/properties"/>
    <ds:schemaRef ds:uri="http://schemas.microsoft.com/sharepoint/v3"/>
    <ds:schemaRef ds:uri="http://schemas.microsoft.com/office/2006/documentManagement/types"/>
    <ds:schemaRef ds:uri="http://purl.org/dc/elements/1.1/"/>
    <ds:schemaRef ds:uri="08acf695-f66a-4768-b3cf-48c5dc920dbe"/>
    <ds:schemaRef ds:uri="http://schemas.microsoft.com/sharepoint/v4"/>
    <ds:schemaRef ds:uri="http://purl.org/dc/dcmitype/"/>
    <ds:schemaRef ds:uri="http://purl.org/dc/terms/"/>
    <ds:schemaRef ds:uri="http://schemas.microsoft.com/office/infopath/2007/PartnerControls"/>
    <ds:schemaRef ds:uri="7d3a43e0-6a6d-43c3-be80-d9064606a4a9"/>
    <ds:schemaRef ds:uri="http://www.w3.org/XML/1998/namespace"/>
  </ds:schemaRefs>
</ds:datastoreItem>
</file>

<file path=customXml/itemProps3.xml><?xml version="1.0" encoding="utf-8"?>
<ds:datastoreItem xmlns:ds="http://schemas.openxmlformats.org/officeDocument/2006/customXml" ds:itemID="{E222C02D-395C-4D97-BB37-067561282B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8acf695-f66a-4768-b3cf-48c5dc920dbe"/>
    <ds:schemaRef ds:uri="http://schemas.microsoft.com/sharepoint/v4"/>
    <ds:schemaRef ds:uri="7d3a43e0-6a6d-43c3-be80-d9064606a4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2EA08E7-5DAD-4DFB-B245-8435903DECF0}">
  <ds:schemaRefs/>
</ds:datastoreItem>
</file>

<file path=customXml/itemProps5.xml><?xml version="1.0" encoding="utf-8"?>
<ds:datastoreItem xmlns:ds="http://schemas.openxmlformats.org/officeDocument/2006/customXml" ds:itemID="{E5C17880-F288-42FE-826B-CF6B80CF01B4}">
  <ds:schemaRefs>
    <ds:schemaRef ds:uri="http://schemas.microsoft.com/sharepoint/v3/contenttype/forms"/>
  </ds:schemaRefs>
</ds:datastoreItem>
</file>

<file path=customXml/itemProps6.xml><?xml version="1.0" encoding="utf-8"?>
<ds:datastoreItem xmlns:ds="http://schemas.openxmlformats.org/officeDocument/2006/customXml" ds:itemID="{D6BBF81A-E846-439A-9D4D-8153BC3F9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2749</Words>
  <Characters>15670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2025-06-03T15:37:00Z</dcterms:created>
  <dcterms:modified xsi:type="dcterms:W3CDTF">2025-06-05T15:55:00Z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cordPoint_SubmissionDate">
    <vt:lpwstr/>
  </property>
  <property fmtid="{D5CDD505-2E9C-101B-9397-08002B2CF9AE}" pid="3" name="Version">
    <vt:lpwstr>8.0.25.0</vt:lpwstr>
  </property>
  <property fmtid="{D5CDD505-2E9C-101B-9397-08002B2CF9AE}" pid="4" name="RecordPoint_RecordNumberSubmitted">
    <vt:lpwstr>EIOPA(2025)0138474</vt:lpwstr>
  </property>
  <property fmtid="{D5CDD505-2E9C-101B-9397-08002B2CF9AE}" pid="5" name="DQCStatus">
    <vt:lpwstr>Yellow (DQC version 03)</vt:lpwstr>
  </property>
  <property fmtid="{D5CDD505-2E9C-101B-9397-08002B2CF9AE}" pid="6" name="Part">
    <vt:lpwstr>1</vt:lpwstr>
  </property>
  <property fmtid="{D5CDD505-2E9C-101B-9397-08002B2CF9AE}" pid="7" name="Last edited using">
    <vt:lpwstr>LW 8.1, Build 20220902</vt:lpwstr>
  </property>
  <property fmtid="{D5CDD505-2E9C-101B-9397-08002B2CF9AE}" pid="8" name="ContentTypeId">
    <vt:lpwstr>0x010100BD4417634701014DA0CDE7BA7EA0A0370010DE6CC8CF7C2F4C95DD4560A5BFE726</vt:lpwstr>
  </property>
  <property fmtid="{D5CDD505-2E9C-101B-9397-08002B2CF9AE}" pid="9" name="ERISKeywords">
    <vt:lpwstr/>
  </property>
  <property fmtid="{D5CDD505-2E9C-101B-9397-08002B2CF9AE}" pid="10" name="RecordPoint_ActiveItemWebId">
    <vt:lpwstr>{7d3a43e0-6a6d-43c3-be80-d9064606a4a9}</vt:lpwstr>
  </property>
  <property fmtid="{D5CDD505-2E9C-101B-9397-08002B2CF9AE}" pid="11" name="ERIS_Department">
    <vt:lpwstr>9;#Supervisory Processes Department|3a9db3ad-f1a2-49c0-8c29-af39c608fb30</vt:lpwstr>
  </property>
  <property fmtid="{D5CDD505-2E9C-101B-9397-08002B2CF9AE}" pid="12" name="ERIS_CC">
    <vt:lpwstr/>
  </property>
  <property fmtid="{D5CDD505-2E9C-101B-9397-08002B2CF9AE}" pid="13" name="RecordPoint_WorkflowType">
    <vt:lpwstr>ActiveSubmitStub</vt:lpwstr>
  </property>
  <property fmtid="{D5CDD505-2E9C-101B-9397-08002B2CF9AE}" pid="14" name="ERISDocumentType">
    <vt:lpwstr/>
  </property>
  <property fmtid="{D5CDD505-2E9C-101B-9397-08002B2CF9AE}" pid="15" name="ERIS_DocumentType">
    <vt:lpwstr>42;#Consultation/Discussion Paper|d6165307-c9dd-4b86-89b7-c1e302d608ac</vt:lpwstr>
  </property>
  <property fmtid="{D5CDD505-2E9C-101B-9397-08002B2CF9AE}" pid="16" name="ERIS_To">
    <vt:lpwstr/>
  </property>
  <property fmtid="{D5CDD505-2E9C-101B-9397-08002B2CF9AE}" pid="17" name="ERIS_Language">
    <vt:lpwstr>3;#English|2741a941-2920-4ba4-aa70-d8ed6ac1785d</vt:lpwstr>
  </property>
  <property fmtid="{D5CDD505-2E9C-101B-9397-08002B2CF9AE}" pid="18" name="RecordPoint_ActiveItemSiteId">
    <vt:lpwstr>{7a172dfa-c9d6-41b8-93a6-13c75f55ec66}</vt:lpwstr>
  </property>
  <property fmtid="{D5CDD505-2E9C-101B-9397-08002B2CF9AE}" pid="19" name="MDU">
    <vt:lpwstr>UPD</vt:lpwstr>
  </property>
  <property fmtid="{D5CDD505-2E9C-101B-9397-08002B2CF9AE}" pid="20" name="RecordPoint_ActiveItemListId">
    <vt:lpwstr>{335d190b-d285-4fb9-b9c4-fd3b7459182d}</vt:lpwstr>
  </property>
  <property fmtid="{D5CDD505-2E9C-101B-9397-08002B2CF9AE}" pid="21" name="ERIS_Subject">
    <vt:lpwstr/>
  </property>
  <property fmtid="{D5CDD505-2E9C-101B-9397-08002B2CF9AE}" pid="22" name="RecordPoint_ActiveItemUniqueId">
    <vt:lpwstr>{ee282729-699e-4201-8922-a04c8e1b7567}</vt:lpwstr>
  </property>
  <property fmtid="{D5CDD505-2E9C-101B-9397-08002B2CF9AE}" pid="23" name="RecordPoint_SubmissionCompleted">
    <vt:lpwstr>2025-06-05T17:56:44.0213415+02:00</vt:lpwstr>
  </property>
  <property fmtid="{D5CDD505-2E9C-101B-9397-08002B2CF9AE}" pid="24" name="RecordPoint_ActiveItemMoved">
    <vt:lpwstr/>
  </property>
  <property fmtid="{D5CDD505-2E9C-101B-9397-08002B2CF9AE}" pid="25" name="RecordPoint_RecordFormat">
    <vt:lpwstr/>
  </property>
  <property fmtid="{D5CDD505-2E9C-101B-9397-08002B2CF9AE}" pid="26" name="ERIS_Keywords">
    <vt:lpwstr>8;#Quantitative Reporting Templates|d7753427-b1c9-4f72-b6a6-10b2a5ee67e3;#4;#Prudential Policy|43245a93-b13b-4262-9edd-8f7887118150;#5;#Regulatory Framework Monitoring|c95f4284-c8c2-4a99-bcad-302f92cd1745</vt:lpwstr>
  </property>
  <property fmtid="{D5CDD505-2E9C-101B-9397-08002B2CF9AE}" pid="27" name="Created using">
    <vt:lpwstr>LW 8.0, Build 20220128</vt:lpwstr>
  </property>
  <property fmtid="{D5CDD505-2E9C-101B-9397-08002B2CF9AE}" pid="28" name="Total parts">
    <vt:lpwstr>1</vt:lpwstr>
  </property>
  <property fmtid="{D5CDD505-2E9C-101B-9397-08002B2CF9AE}" pid="29" name="ERIS_From">
    <vt:lpwstr/>
  </property>
  <property fmtid="{D5CDD505-2E9C-101B-9397-08002B2CF9AE}" pid="30" name="Category">
    <vt:lpwstr>COM/AA</vt:lpwstr>
  </property>
  <property fmtid="{D5CDD505-2E9C-101B-9397-08002B2CF9AE}" pid="31" name="URL">
    <vt:lpwstr/>
  </property>
  <property fmtid="{D5CDD505-2E9C-101B-9397-08002B2CF9AE}" pid="32" name="Level of sensitivity">
    <vt:lpwstr>Standard treatment</vt:lpwstr>
  </property>
  <property fmtid="{D5CDD505-2E9C-101B-9397-08002B2CF9AE}" pid="33" name="ERIS_BCC">
    <vt:lpwstr/>
  </property>
  <property fmtid="{D5CDD505-2E9C-101B-9397-08002B2CF9AE}" pid="34" name="LWTemplateID">
    <vt:lpwstr>SJ-004</vt:lpwstr>
  </property>
</Properties>
</file>